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08DFB">
      <w:pPr>
        <w:spacing w:after="156" w:afterLines="50" w:line="560" w:lineRule="exact"/>
        <w:jc w:val="center"/>
        <w:rPr>
          <w:ins w:id="0" w:author="uos" w:date="2023-09-04T09:26:00Z"/>
          <w:rFonts w:hint="eastAsia" w:ascii="方正小标宋_GBK" w:hAnsi="方正小标宋_GBK" w:eastAsia="方正小标宋_GBK" w:cs="方正小标宋_GBK"/>
          <w:bCs/>
          <w:sz w:val="44"/>
          <w:szCs w:val="28"/>
        </w:rPr>
      </w:pPr>
      <w:ins w:id="1" w:author="uos" w:date="2023-09-04T09:26:00Z">
        <w:bookmarkStart w:id="0" w:name="_GoBack"/>
        <w:bookmarkEnd w:id="0"/>
        <w:r>
          <w:rPr>
            <w:rFonts w:hint="eastAsia" w:ascii="方正小标宋_GBK" w:hAnsi="方正小标宋_GBK" w:eastAsia="方正小标宋_GBK" w:cs="方正小标宋_GBK"/>
            <w:bCs/>
            <w:sz w:val="44"/>
            <w:szCs w:val="28"/>
            <w:lang w:val="en-US" w:eastAsia="zh-CN"/>
          </w:rPr>
          <w:t xml:space="preserve">  </w:t>
        </w:r>
      </w:ins>
      <w:r>
        <w:rPr>
          <w:rFonts w:hint="eastAsia" w:ascii="方正小标宋_GBK" w:hAnsi="方正小标宋_GBK" w:eastAsia="方正小标宋_GBK" w:cs="方正小标宋_GBK"/>
          <w:bCs/>
          <w:sz w:val="44"/>
          <w:szCs w:val="28"/>
        </w:rPr>
        <w:t>职称破格申报推荐表</w:t>
      </w:r>
    </w:p>
    <w:p w14:paraId="75CC4E12">
      <w:pPr>
        <w:pStyle w:val="2"/>
        <w:rPr>
          <w:rFonts w:hint="eastAsia"/>
        </w:rPr>
      </w:pPr>
    </w:p>
    <w:tbl>
      <w:tblPr>
        <w:tblStyle w:val="1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851"/>
        <w:gridCol w:w="752"/>
        <w:gridCol w:w="597"/>
        <w:gridCol w:w="1364"/>
        <w:gridCol w:w="1133"/>
        <w:gridCol w:w="1660"/>
        <w:gridCol w:w="2489"/>
        <w:tblGridChange w:id="2">
          <w:tblGrid>
            <w:gridCol w:w="1349"/>
            <w:gridCol w:w="851"/>
            <w:gridCol w:w="752"/>
            <w:gridCol w:w="597"/>
            <w:gridCol w:w="1364"/>
            <w:gridCol w:w="1133"/>
            <w:gridCol w:w="1660"/>
            <w:gridCol w:w="2489"/>
          </w:tblGrid>
        </w:tblGridChange>
      </w:tblGrid>
      <w:tr w14:paraId="040D9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49" w:type="dxa"/>
            <w:vMerge w:val="restart"/>
            <w:noWrap w:val="0"/>
            <w:vAlign w:val="center"/>
          </w:tcPr>
          <w:p w14:paraId="0F20962B">
            <w:pPr>
              <w:spacing w:line="560" w:lineRule="exact"/>
              <w:jc w:val="center"/>
              <w:rPr>
                <w:ins w:id="3" w:author="uos" w:date="2023-09-04T09:23:00Z"/>
                <w:rFonts w:hint="eastAsia" w:ascii="宋体" w:hAnsi="宋体" w:cs="宋体"/>
                <w:b/>
                <w:sz w:val="28"/>
                <w:szCs w:val="28"/>
                <w:lang w:eastAsia="zh-CN"/>
              </w:rPr>
            </w:pPr>
            <w:ins w:id="4" w:author="uos" w:date="2023-09-04T09:23:00Z">
              <w:r>
                <w:rPr>
                  <w:rFonts w:hint="eastAsia" w:ascii="宋体" w:hAnsi="宋体" w:cs="宋体"/>
                  <w:b/>
                  <w:sz w:val="28"/>
                  <w:szCs w:val="28"/>
                  <w:lang w:eastAsia="zh-CN"/>
                </w:rPr>
                <w:t>申报人</w:t>
              </w:r>
            </w:ins>
          </w:p>
          <w:p w14:paraId="0B32A5E8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ins w:id="5" w:author="uos" w:date="2023-09-04T09:23:00Z">
              <w:r>
                <w:rPr>
                  <w:rFonts w:hint="eastAsia" w:ascii="宋体" w:hAnsi="宋体" w:cs="宋体"/>
                  <w:b/>
                  <w:sz w:val="28"/>
                  <w:szCs w:val="28"/>
                  <w:lang w:eastAsia="zh-CN"/>
                </w:rPr>
                <w:t>基本情况</w:t>
              </w:r>
            </w:ins>
          </w:p>
        </w:tc>
        <w:tc>
          <w:tcPr>
            <w:tcW w:w="851" w:type="dxa"/>
            <w:noWrap w:val="0"/>
            <w:vAlign w:val="center"/>
          </w:tcPr>
          <w:p w14:paraId="17B9D86A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1349" w:type="dxa"/>
            <w:gridSpan w:val="2"/>
            <w:noWrap w:val="0"/>
            <w:vAlign w:val="center"/>
          </w:tcPr>
          <w:p w14:paraId="399FB811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1D2670A5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证件类型</w:t>
            </w:r>
          </w:p>
        </w:tc>
        <w:tc>
          <w:tcPr>
            <w:tcW w:w="1133" w:type="dxa"/>
            <w:noWrap w:val="0"/>
            <w:vAlign w:val="center"/>
          </w:tcPr>
          <w:p w14:paraId="0E06CE0F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313FDEDB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证件号码</w:t>
            </w:r>
          </w:p>
        </w:tc>
        <w:tc>
          <w:tcPr>
            <w:tcW w:w="2489" w:type="dxa"/>
            <w:noWrap w:val="0"/>
            <w:vAlign w:val="center"/>
          </w:tcPr>
          <w:p w14:paraId="395D587A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A75A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49" w:type="dxa"/>
            <w:vMerge w:val="continue"/>
            <w:noWrap w:val="0"/>
            <w:vAlign w:val="center"/>
          </w:tcPr>
          <w:p w14:paraId="02BA9E2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44"/>
                <w:szCs w:val="28"/>
              </w:rPr>
            </w:pPr>
          </w:p>
        </w:tc>
        <w:tc>
          <w:tcPr>
            <w:tcW w:w="2200" w:type="dxa"/>
            <w:gridSpan w:val="3"/>
            <w:noWrap w:val="0"/>
            <w:vAlign w:val="center"/>
          </w:tcPr>
          <w:p w14:paraId="7DCCCA7A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工作单位及职务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4C799F30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6D9D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49" w:type="dxa"/>
            <w:vMerge w:val="continue"/>
            <w:noWrap w:val="0"/>
            <w:vAlign w:val="center"/>
          </w:tcPr>
          <w:p w14:paraId="20393AF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44"/>
                <w:szCs w:val="28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5F14BB73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专业领域</w:t>
            </w:r>
          </w:p>
        </w:tc>
        <w:tc>
          <w:tcPr>
            <w:tcW w:w="3094" w:type="dxa"/>
            <w:gridSpan w:val="3"/>
            <w:noWrap w:val="0"/>
            <w:vAlign w:val="center"/>
          </w:tcPr>
          <w:p w14:paraId="30E93F3F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04524BA7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联系方式</w:t>
            </w:r>
          </w:p>
        </w:tc>
        <w:tc>
          <w:tcPr>
            <w:tcW w:w="2489" w:type="dxa"/>
            <w:noWrap w:val="0"/>
            <w:vAlign w:val="center"/>
          </w:tcPr>
          <w:p w14:paraId="7F782DAB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EF38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49" w:type="dxa"/>
            <w:vMerge w:val="continue"/>
            <w:noWrap w:val="0"/>
            <w:vAlign w:val="center"/>
          </w:tcPr>
          <w:p w14:paraId="08E288AF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44"/>
                <w:szCs w:val="28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61EFF662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  <w:tc>
          <w:tcPr>
            <w:tcW w:w="3094" w:type="dxa"/>
            <w:gridSpan w:val="3"/>
            <w:noWrap w:val="0"/>
            <w:vAlign w:val="center"/>
          </w:tcPr>
          <w:p w14:paraId="40A56204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511BDCF2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证书编号</w:t>
            </w:r>
          </w:p>
        </w:tc>
        <w:tc>
          <w:tcPr>
            <w:tcW w:w="2489" w:type="dxa"/>
            <w:noWrap w:val="0"/>
            <w:vAlign w:val="center"/>
          </w:tcPr>
          <w:p w14:paraId="6D4300E1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F303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49" w:type="dxa"/>
            <w:vMerge w:val="continue"/>
            <w:noWrap w:val="0"/>
            <w:vAlign w:val="center"/>
          </w:tcPr>
          <w:p w14:paraId="798287B8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44"/>
                <w:szCs w:val="28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003EDD5A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授予单位</w:t>
            </w:r>
          </w:p>
        </w:tc>
        <w:tc>
          <w:tcPr>
            <w:tcW w:w="3094" w:type="dxa"/>
            <w:gridSpan w:val="3"/>
            <w:noWrap w:val="0"/>
            <w:vAlign w:val="center"/>
          </w:tcPr>
          <w:p w14:paraId="42E67B39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1C4D5DCA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取得时间</w:t>
            </w:r>
          </w:p>
        </w:tc>
        <w:tc>
          <w:tcPr>
            <w:tcW w:w="2489" w:type="dxa"/>
            <w:noWrap w:val="0"/>
            <w:vAlign w:val="center"/>
          </w:tcPr>
          <w:p w14:paraId="2AAD7BD2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0478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49" w:type="dxa"/>
            <w:vMerge w:val="continue"/>
            <w:noWrap w:val="0"/>
            <w:vAlign w:val="center"/>
          </w:tcPr>
          <w:p w14:paraId="20135B2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44"/>
                <w:szCs w:val="28"/>
              </w:rPr>
            </w:pPr>
          </w:p>
        </w:tc>
        <w:tc>
          <w:tcPr>
            <w:tcW w:w="2200" w:type="dxa"/>
            <w:gridSpan w:val="3"/>
            <w:noWrap w:val="0"/>
            <w:vAlign w:val="center"/>
          </w:tcPr>
          <w:p w14:paraId="36A3DDFE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申报职称</w:t>
            </w:r>
          </w:p>
        </w:tc>
        <w:tc>
          <w:tcPr>
            <w:tcW w:w="2497" w:type="dxa"/>
            <w:gridSpan w:val="2"/>
            <w:noWrap w:val="0"/>
            <w:vAlign w:val="center"/>
          </w:tcPr>
          <w:p w14:paraId="6E9332B0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34641FC3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ins w:id="6" w:author="uos" w:date="2023-09-04T09:25:00Z">
              <w:r>
                <w:rPr>
                  <w:rFonts w:hint="eastAsia" w:ascii="宋体" w:hAnsi="宋体" w:eastAsia="宋体" w:cs="宋体"/>
                  <w:sz w:val="28"/>
                  <w:szCs w:val="28"/>
                </w:rPr>
                <w:t>申报专业</w:t>
              </w:r>
            </w:ins>
          </w:p>
        </w:tc>
        <w:tc>
          <w:tcPr>
            <w:tcW w:w="2489" w:type="dxa"/>
            <w:noWrap w:val="0"/>
            <w:vAlign w:val="center"/>
          </w:tcPr>
          <w:p w14:paraId="1B8EF2CD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6F65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49" w:type="dxa"/>
            <w:vMerge w:val="continue"/>
            <w:noWrap w:val="0"/>
            <w:vAlign w:val="center"/>
          </w:tcPr>
          <w:p w14:paraId="3D584734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  <w:sz w:val="44"/>
                <w:szCs w:val="28"/>
              </w:rPr>
            </w:pPr>
          </w:p>
        </w:tc>
        <w:tc>
          <w:tcPr>
            <w:tcW w:w="2200" w:type="dxa"/>
            <w:gridSpan w:val="3"/>
            <w:noWrap w:val="0"/>
            <w:vAlign w:val="center"/>
          </w:tcPr>
          <w:p w14:paraId="1BCEE0FD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ins w:id="7" w:author="uos" w:date="2023-09-04T09:25:00Z">
              <w:r>
                <w:rPr>
                  <w:rFonts w:hint="eastAsia" w:ascii="宋体" w:hAnsi="宋体" w:eastAsia="宋体" w:cs="宋体"/>
                  <w:sz w:val="28"/>
                  <w:szCs w:val="28"/>
                </w:rPr>
                <w:t>破格级别</w:t>
              </w:r>
            </w:ins>
          </w:p>
        </w:tc>
        <w:tc>
          <w:tcPr>
            <w:tcW w:w="6646" w:type="dxa"/>
            <w:gridSpan w:val="4"/>
            <w:noWrap w:val="0"/>
            <w:vAlign w:val="center"/>
          </w:tcPr>
          <w:p w14:paraId="6858E07C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1E66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  <w:jc w:val="center"/>
        </w:trPr>
        <w:tc>
          <w:tcPr>
            <w:tcW w:w="1349" w:type="dxa"/>
            <w:noWrap w:val="0"/>
            <w:vAlign w:val="center"/>
          </w:tcPr>
          <w:p w14:paraId="177410CD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推荐</w:t>
            </w:r>
          </w:p>
          <w:p w14:paraId="1AD6C1F2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理由</w:t>
            </w:r>
          </w:p>
        </w:tc>
        <w:tc>
          <w:tcPr>
            <w:tcW w:w="8846" w:type="dxa"/>
            <w:gridSpan w:val="7"/>
            <w:noWrap w:val="0"/>
            <w:vAlign w:val="center"/>
          </w:tcPr>
          <w:p w14:paraId="12C94612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ins w:id="8" w:author="uos" w:date="2023-09-04T09:26:00Z">
              <w:r>
                <w:rPr>
                  <w:rFonts w:hint="eastAsia" w:ascii="宋体" w:hAnsi="宋体" w:cs="宋体"/>
                  <w:sz w:val="28"/>
                  <w:szCs w:val="28"/>
                  <w:lang w:eastAsia="zh-CN"/>
                </w:rPr>
                <w:t>（破格情况介绍，符合《办法》中的条款情况）</w:t>
              </w:r>
            </w:ins>
          </w:p>
        </w:tc>
      </w:tr>
      <w:tr w14:paraId="6F4EE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" w:author="uos" w:date="2023-09-04T09:27:0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529" w:hRule="atLeast"/>
          <w:jc w:val="center"/>
          <w:trPrChange w:id="9" w:author="uos" w:date="2023-09-04T09:27:00Z">
            <w:trPr>
              <w:trHeight w:val="2614" w:hRule="atLeast"/>
              <w:jc w:val="center"/>
            </w:trPr>
          </w:trPrChange>
        </w:trPr>
        <w:tc>
          <w:tcPr>
            <w:tcW w:w="1349" w:type="dxa"/>
            <w:noWrap w:val="0"/>
            <w:vAlign w:val="center"/>
            <w:tcPrChange w:id="10" w:author="uos" w:date="2023-09-04T09:27:00Z">
              <w:tcPr>
                <w:tcW w:w="1349" w:type="dxa"/>
                <w:noWrap w:val="0"/>
                <w:vAlign w:val="center"/>
              </w:tcPr>
            </w:tcPrChange>
          </w:tcPr>
          <w:p w14:paraId="5F8352E2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  <w:rPrChange w:id="11" w:author="uos" w:date="2023-09-04T09:21:00Z">
                  <w:rPr>
                    <w:rFonts w:hint="eastAsia" w:ascii="宋体" w:hAnsi="宋体" w:eastAsia="宋体" w:cs="宋体"/>
                    <w:b/>
                    <w:sz w:val="28"/>
                    <w:szCs w:val="28"/>
                    <w:lang w:eastAsia="zh-CN"/>
                  </w:rPr>
                </w:rPrChange>
              </w:rPr>
            </w:pPr>
            <w:ins w:id="12" w:author="uos" w:date="2023-09-04T09:21:00Z">
              <w:r>
                <w:rPr>
                  <w:rFonts w:hint="eastAsia" w:ascii="宋体" w:hAnsi="宋体" w:eastAsia="宋体" w:cs="宋体"/>
                  <w:b/>
                  <w:sz w:val="28"/>
                  <w:szCs w:val="28"/>
                  <w:lang w:eastAsia="zh-CN"/>
                  <w:rPrChange w:id="13" w:author="uos" w:date="2023-09-04T09:21:00Z">
                    <w:rPr>
                      <w:rFonts w:hint="eastAsia" w:ascii="宋体" w:hAnsi="宋体" w:eastAsia="宋体" w:cs="宋体"/>
                      <w:b/>
                      <w:sz w:val="28"/>
                      <w:szCs w:val="28"/>
                      <w:lang w:eastAsia="zh-CN"/>
                    </w:rPr>
                  </w:rPrChange>
                </w:rPr>
                <w:t>推荐</w:t>
              </w:r>
            </w:ins>
            <w:ins w:id="15" w:author="uos" w:date="2023-09-04T09:21:00Z">
              <w:r>
                <w:rPr>
                  <w:rFonts w:hint="eastAsia" w:ascii="宋体" w:hAnsi="宋体" w:eastAsia="宋体" w:cs="宋体"/>
                  <w:b/>
                  <w:sz w:val="28"/>
                  <w:szCs w:val="28"/>
                  <w:lang w:eastAsia="zh-CN"/>
                  <w:rPrChange w:id="16" w:author="uos" w:date="2023-09-04T09:21:00Z">
                    <w:rPr>
                      <w:rFonts w:hint="eastAsia" w:ascii="宋体" w:hAnsi="宋体" w:eastAsia="宋体" w:cs="宋体"/>
                      <w:b/>
                      <w:sz w:val="28"/>
                      <w:szCs w:val="28"/>
                      <w:lang w:eastAsia="zh-CN"/>
                    </w:rPr>
                  </w:rPrChange>
                </w:rPr>
                <w:t>意见</w:t>
              </w:r>
            </w:ins>
          </w:p>
          <w:p w14:paraId="53718F37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8846" w:type="dxa"/>
            <w:gridSpan w:val="7"/>
            <w:noWrap w:val="0"/>
            <w:vAlign w:val="center"/>
            <w:tcPrChange w:id="18" w:author="uos" w:date="2023-09-04T09:27:00Z">
              <w:tcPr>
                <w:tcW w:w="8846" w:type="dxa"/>
                <w:gridSpan w:val="7"/>
                <w:noWrap w:val="0"/>
                <w:vAlign w:val="center"/>
              </w:tcPr>
            </w:tcPrChange>
          </w:tcPr>
          <w:p w14:paraId="1FEA6827">
            <w:pPr>
              <w:spacing w:line="56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26707C0A">
            <w:pPr>
              <w:spacing w:line="560" w:lineRule="exact"/>
              <w:ind w:firstLine="0" w:firstLineChars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本着诚实守信、敬畏专业的精神，推荐该同志破格申报</w:t>
            </w:r>
            <w:ins w:id="19" w:author="uos" w:date="2023-09-04T09:22:00Z">
              <w:r>
                <w:rPr>
                  <w:rFonts w:hint="eastAsia" w:ascii="宋体" w:hAnsi="宋体" w:cs="宋体"/>
                  <w:sz w:val="28"/>
                  <w:szCs w:val="28"/>
                  <w:lang w:val="en-US" w:eastAsia="zh-CN"/>
                </w:rPr>
                <w:t>XX</w:t>
              </w:r>
            </w:ins>
            <w:r>
              <w:rPr>
                <w:rFonts w:hint="eastAsia" w:ascii="宋体" w:hAnsi="宋体" w:eastAsia="宋体" w:cs="宋体"/>
                <w:sz w:val="28"/>
                <w:szCs w:val="28"/>
              </w:rPr>
              <w:t>职称评审。</w:t>
            </w:r>
          </w:p>
          <w:p w14:paraId="6CF52304">
            <w:pPr>
              <w:wordWrap w:val="0"/>
              <w:spacing w:line="560" w:lineRule="exact"/>
              <w:ind w:firstLine="3640" w:firstLineChars="1300"/>
              <w:rPr>
                <w:ins w:id="20" w:author="uos" w:date="2023-09-04T09:27:00Z"/>
                <w:rFonts w:hint="eastAsia" w:ascii="宋体" w:hAnsi="宋体" w:eastAsia="宋体" w:cs="宋体"/>
                <w:sz w:val="28"/>
                <w:szCs w:val="28"/>
              </w:rPr>
            </w:pPr>
          </w:p>
          <w:p w14:paraId="6D3366AB">
            <w:pPr>
              <w:wordWrap w:val="0"/>
              <w:spacing w:line="560" w:lineRule="exact"/>
              <w:ind w:firstLine="3640" w:firstLineChars="1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推荐</w:t>
            </w:r>
            <w:ins w:id="21" w:author="uos" w:date="2023-09-04T09:21:00Z">
              <w:r>
                <w:rPr>
                  <w:rFonts w:hint="eastAsia" w:ascii="宋体" w:hAnsi="宋体" w:cs="宋体"/>
                  <w:sz w:val="28"/>
                  <w:szCs w:val="28"/>
                  <w:lang w:eastAsia="zh-CN"/>
                </w:rPr>
                <w:t>单位（盖章）</w:t>
              </w:r>
            </w:ins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：            </w:t>
            </w:r>
          </w:p>
          <w:p w14:paraId="4491CEE9">
            <w:pPr>
              <w:wordWrap w:val="0"/>
              <w:spacing w:line="560" w:lineRule="exact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年    月    日  </w:t>
            </w:r>
          </w:p>
        </w:tc>
      </w:tr>
    </w:tbl>
    <w:p w14:paraId="11F1043A">
      <w:pPr>
        <w:pStyle w:val="2"/>
        <w:spacing w:line="20" w:lineRule="exact"/>
        <w:ind w:firstLine="0" w:firstLineChars="0"/>
        <w:rPr>
          <w:sz w:val="10"/>
          <w:szCs w:val="10"/>
        </w:rPr>
      </w:pPr>
    </w:p>
    <w:sectPr>
      <w:footerReference r:id="rId3" w:type="default"/>
      <w:footerReference r:id="rId4" w:type="even"/>
      <w:pgSz w:w="11906" w:h="16838"/>
      <w:pgMar w:top="1985" w:right="1588" w:bottom="209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Nimbus Roman No9 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ˎ̥">
    <w:altName w:val="文泉驿微米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">
    <w:altName w:val="方正仿宋_GB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1E6173">
    <w:pPr>
      <w:pStyle w:val="6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19 -</w:t>
    </w:r>
    <w:r>
      <w:rPr>
        <w:rFonts w:ascii="宋体" w:hAnsi="宋体"/>
        <w:sz w:val="28"/>
        <w:szCs w:val="28"/>
      </w:rPr>
      <w:fldChar w:fldCharType="end"/>
    </w:r>
  </w:p>
  <w:p w14:paraId="763322A2">
    <w:pPr>
      <w:pStyle w:val="6"/>
      <w:rPr>
        <w:rFonts w:ascii="仿宋" w:hAnsi="仿宋" w:eastAsia="仿宋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ED35B">
    <w:pPr>
      <w:pStyle w:val="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18 -</w:t>
    </w:r>
    <w:r>
      <w:rPr>
        <w:rFonts w:ascii="宋体" w:hAnsi="宋体"/>
        <w:sz w:val="28"/>
        <w:szCs w:val="28"/>
      </w:rPr>
      <w:fldChar w:fldCharType="end"/>
    </w:r>
  </w:p>
  <w:p w14:paraId="0591DB0D">
    <w:pPr>
      <w:pStyle w:val="6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os">
    <w15:presenceInfo w15:providerId="None" w15:userId="u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hyphenationZone w:val="360"/>
  <w:evenAndOddHeaders w:val="1"/>
  <w:drawingGridHorizontalSpacing w:val="105"/>
  <w:drawingGridVerticalSpacing w:val="158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E1B"/>
    <w:rsid w:val="00000857"/>
    <w:rsid w:val="00001E67"/>
    <w:rsid w:val="000024ED"/>
    <w:rsid w:val="00004509"/>
    <w:rsid w:val="0000560A"/>
    <w:rsid w:val="00007BD3"/>
    <w:rsid w:val="00011390"/>
    <w:rsid w:val="0001366D"/>
    <w:rsid w:val="00013EBC"/>
    <w:rsid w:val="00013FFE"/>
    <w:rsid w:val="00014454"/>
    <w:rsid w:val="000144E1"/>
    <w:rsid w:val="00014DCC"/>
    <w:rsid w:val="000164BE"/>
    <w:rsid w:val="000166CE"/>
    <w:rsid w:val="00017BEF"/>
    <w:rsid w:val="00017DE5"/>
    <w:rsid w:val="00020082"/>
    <w:rsid w:val="00020D32"/>
    <w:rsid w:val="00022CA3"/>
    <w:rsid w:val="00025FA0"/>
    <w:rsid w:val="00027D0F"/>
    <w:rsid w:val="00027E76"/>
    <w:rsid w:val="00030188"/>
    <w:rsid w:val="0003122C"/>
    <w:rsid w:val="00031C33"/>
    <w:rsid w:val="00032591"/>
    <w:rsid w:val="00034EDF"/>
    <w:rsid w:val="00035405"/>
    <w:rsid w:val="000364A5"/>
    <w:rsid w:val="000367EF"/>
    <w:rsid w:val="00036E30"/>
    <w:rsid w:val="000377B9"/>
    <w:rsid w:val="0004144E"/>
    <w:rsid w:val="000418A4"/>
    <w:rsid w:val="00042008"/>
    <w:rsid w:val="0004410E"/>
    <w:rsid w:val="00044937"/>
    <w:rsid w:val="00044EA0"/>
    <w:rsid w:val="000450C9"/>
    <w:rsid w:val="000472CA"/>
    <w:rsid w:val="000519F9"/>
    <w:rsid w:val="0005402A"/>
    <w:rsid w:val="00054C80"/>
    <w:rsid w:val="00055060"/>
    <w:rsid w:val="00055385"/>
    <w:rsid w:val="000554B3"/>
    <w:rsid w:val="000562D4"/>
    <w:rsid w:val="0005745F"/>
    <w:rsid w:val="00057528"/>
    <w:rsid w:val="000578F6"/>
    <w:rsid w:val="00057FEA"/>
    <w:rsid w:val="00062423"/>
    <w:rsid w:val="000625EF"/>
    <w:rsid w:val="0006334D"/>
    <w:rsid w:val="000649A4"/>
    <w:rsid w:val="000658F6"/>
    <w:rsid w:val="000667B7"/>
    <w:rsid w:val="00066BC4"/>
    <w:rsid w:val="000675CF"/>
    <w:rsid w:val="000679D1"/>
    <w:rsid w:val="0007091A"/>
    <w:rsid w:val="00071EC9"/>
    <w:rsid w:val="00072A22"/>
    <w:rsid w:val="000738C0"/>
    <w:rsid w:val="00073985"/>
    <w:rsid w:val="00073C87"/>
    <w:rsid w:val="00074B75"/>
    <w:rsid w:val="00075E33"/>
    <w:rsid w:val="00077038"/>
    <w:rsid w:val="00077BA7"/>
    <w:rsid w:val="0008010C"/>
    <w:rsid w:val="00080306"/>
    <w:rsid w:val="00081926"/>
    <w:rsid w:val="00081A35"/>
    <w:rsid w:val="00083DA5"/>
    <w:rsid w:val="00085587"/>
    <w:rsid w:val="00085906"/>
    <w:rsid w:val="00086B56"/>
    <w:rsid w:val="0008708D"/>
    <w:rsid w:val="00090646"/>
    <w:rsid w:val="0009069A"/>
    <w:rsid w:val="00090F1C"/>
    <w:rsid w:val="000916CD"/>
    <w:rsid w:val="00091E62"/>
    <w:rsid w:val="000934EB"/>
    <w:rsid w:val="0009386D"/>
    <w:rsid w:val="00094016"/>
    <w:rsid w:val="000945AD"/>
    <w:rsid w:val="000952CC"/>
    <w:rsid w:val="00096639"/>
    <w:rsid w:val="00096C9E"/>
    <w:rsid w:val="00097815"/>
    <w:rsid w:val="000A006F"/>
    <w:rsid w:val="000A2203"/>
    <w:rsid w:val="000A2EEF"/>
    <w:rsid w:val="000A310D"/>
    <w:rsid w:val="000A4197"/>
    <w:rsid w:val="000A5E88"/>
    <w:rsid w:val="000A660E"/>
    <w:rsid w:val="000A7A50"/>
    <w:rsid w:val="000B0548"/>
    <w:rsid w:val="000B293B"/>
    <w:rsid w:val="000B2B0A"/>
    <w:rsid w:val="000B375A"/>
    <w:rsid w:val="000B3FDB"/>
    <w:rsid w:val="000B5A12"/>
    <w:rsid w:val="000B62DA"/>
    <w:rsid w:val="000B6827"/>
    <w:rsid w:val="000B6B43"/>
    <w:rsid w:val="000B6FF0"/>
    <w:rsid w:val="000B7101"/>
    <w:rsid w:val="000B77C4"/>
    <w:rsid w:val="000C18E1"/>
    <w:rsid w:val="000C2104"/>
    <w:rsid w:val="000C24C6"/>
    <w:rsid w:val="000C285F"/>
    <w:rsid w:val="000C369C"/>
    <w:rsid w:val="000C414E"/>
    <w:rsid w:val="000C7BD8"/>
    <w:rsid w:val="000D0AE0"/>
    <w:rsid w:val="000D31CD"/>
    <w:rsid w:val="000D38B5"/>
    <w:rsid w:val="000D5A88"/>
    <w:rsid w:val="000D6407"/>
    <w:rsid w:val="000D6667"/>
    <w:rsid w:val="000D7F30"/>
    <w:rsid w:val="000E1AD1"/>
    <w:rsid w:val="000E240E"/>
    <w:rsid w:val="000E37D3"/>
    <w:rsid w:val="000E45A7"/>
    <w:rsid w:val="000E5348"/>
    <w:rsid w:val="000E5CA1"/>
    <w:rsid w:val="000E73A1"/>
    <w:rsid w:val="000E7BAE"/>
    <w:rsid w:val="000E7FEB"/>
    <w:rsid w:val="000F2617"/>
    <w:rsid w:val="000F379A"/>
    <w:rsid w:val="000F3A8D"/>
    <w:rsid w:val="000F3AF2"/>
    <w:rsid w:val="000F3D86"/>
    <w:rsid w:val="000F4611"/>
    <w:rsid w:val="000F487D"/>
    <w:rsid w:val="000F4C53"/>
    <w:rsid w:val="000F5970"/>
    <w:rsid w:val="000F5D1B"/>
    <w:rsid w:val="00100D6D"/>
    <w:rsid w:val="001025E8"/>
    <w:rsid w:val="00103CC8"/>
    <w:rsid w:val="00104F06"/>
    <w:rsid w:val="00105637"/>
    <w:rsid w:val="00105F69"/>
    <w:rsid w:val="00106390"/>
    <w:rsid w:val="00107BC7"/>
    <w:rsid w:val="0011266C"/>
    <w:rsid w:val="00113086"/>
    <w:rsid w:val="001144CC"/>
    <w:rsid w:val="0011463C"/>
    <w:rsid w:val="001159E4"/>
    <w:rsid w:val="00116408"/>
    <w:rsid w:val="001171E8"/>
    <w:rsid w:val="00117C13"/>
    <w:rsid w:val="00117E1E"/>
    <w:rsid w:val="00120522"/>
    <w:rsid w:val="0012071E"/>
    <w:rsid w:val="00121E88"/>
    <w:rsid w:val="00123AFD"/>
    <w:rsid w:val="001249CA"/>
    <w:rsid w:val="00126348"/>
    <w:rsid w:val="00126731"/>
    <w:rsid w:val="00127364"/>
    <w:rsid w:val="001279DA"/>
    <w:rsid w:val="00127A44"/>
    <w:rsid w:val="00131E59"/>
    <w:rsid w:val="0013635B"/>
    <w:rsid w:val="0013796F"/>
    <w:rsid w:val="00140187"/>
    <w:rsid w:val="00140AC5"/>
    <w:rsid w:val="00142AF6"/>
    <w:rsid w:val="00143352"/>
    <w:rsid w:val="001448D9"/>
    <w:rsid w:val="001449DE"/>
    <w:rsid w:val="001454AA"/>
    <w:rsid w:val="00145D12"/>
    <w:rsid w:val="00146441"/>
    <w:rsid w:val="001469CE"/>
    <w:rsid w:val="00147C1C"/>
    <w:rsid w:val="001500D4"/>
    <w:rsid w:val="00150498"/>
    <w:rsid w:val="00150DAE"/>
    <w:rsid w:val="001519C9"/>
    <w:rsid w:val="00151A21"/>
    <w:rsid w:val="00153AFA"/>
    <w:rsid w:val="00154412"/>
    <w:rsid w:val="00154FD7"/>
    <w:rsid w:val="001553FC"/>
    <w:rsid w:val="00155AB7"/>
    <w:rsid w:val="00155D5D"/>
    <w:rsid w:val="00156409"/>
    <w:rsid w:val="00157506"/>
    <w:rsid w:val="00157FA4"/>
    <w:rsid w:val="001630B8"/>
    <w:rsid w:val="00163EBC"/>
    <w:rsid w:val="00164EB9"/>
    <w:rsid w:val="001653D4"/>
    <w:rsid w:val="001658CF"/>
    <w:rsid w:val="00166344"/>
    <w:rsid w:val="00166350"/>
    <w:rsid w:val="00170EBA"/>
    <w:rsid w:val="001714CB"/>
    <w:rsid w:val="00171640"/>
    <w:rsid w:val="0017245F"/>
    <w:rsid w:val="00173EAB"/>
    <w:rsid w:val="00175026"/>
    <w:rsid w:val="001755A8"/>
    <w:rsid w:val="00176DB3"/>
    <w:rsid w:val="00177760"/>
    <w:rsid w:val="00177C60"/>
    <w:rsid w:val="00182B50"/>
    <w:rsid w:val="00182C54"/>
    <w:rsid w:val="00182C7A"/>
    <w:rsid w:val="00183377"/>
    <w:rsid w:val="0018419F"/>
    <w:rsid w:val="0018512B"/>
    <w:rsid w:val="00185EB8"/>
    <w:rsid w:val="00186353"/>
    <w:rsid w:val="001902C4"/>
    <w:rsid w:val="00190396"/>
    <w:rsid w:val="001916EE"/>
    <w:rsid w:val="001917DC"/>
    <w:rsid w:val="00195A4B"/>
    <w:rsid w:val="00196F64"/>
    <w:rsid w:val="00197068"/>
    <w:rsid w:val="00197468"/>
    <w:rsid w:val="001A1905"/>
    <w:rsid w:val="001A1F28"/>
    <w:rsid w:val="001A2621"/>
    <w:rsid w:val="001A4A62"/>
    <w:rsid w:val="001A64D8"/>
    <w:rsid w:val="001A6716"/>
    <w:rsid w:val="001A677F"/>
    <w:rsid w:val="001A6A49"/>
    <w:rsid w:val="001A6CA2"/>
    <w:rsid w:val="001A725D"/>
    <w:rsid w:val="001A727B"/>
    <w:rsid w:val="001B11DE"/>
    <w:rsid w:val="001B1472"/>
    <w:rsid w:val="001B22C7"/>
    <w:rsid w:val="001B39BD"/>
    <w:rsid w:val="001B3A87"/>
    <w:rsid w:val="001B42A2"/>
    <w:rsid w:val="001B45CA"/>
    <w:rsid w:val="001B5043"/>
    <w:rsid w:val="001B6BFE"/>
    <w:rsid w:val="001B7787"/>
    <w:rsid w:val="001B7D7A"/>
    <w:rsid w:val="001C1293"/>
    <w:rsid w:val="001C186D"/>
    <w:rsid w:val="001C1C82"/>
    <w:rsid w:val="001C245F"/>
    <w:rsid w:val="001C28C3"/>
    <w:rsid w:val="001C35CF"/>
    <w:rsid w:val="001C455F"/>
    <w:rsid w:val="001C5A82"/>
    <w:rsid w:val="001C6499"/>
    <w:rsid w:val="001C6920"/>
    <w:rsid w:val="001C6CF1"/>
    <w:rsid w:val="001D0969"/>
    <w:rsid w:val="001D0E94"/>
    <w:rsid w:val="001D2B4F"/>
    <w:rsid w:val="001D4A14"/>
    <w:rsid w:val="001D4E48"/>
    <w:rsid w:val="001D5298"/>
    <w:rsid w:val="001D6EB4"/>
    <w:rsid w:val="001E261D"/>
    <w:rsid w:val="001E3D0E"/>
    <w:rsid w:val="001E3EAC"/>
    <w:rsid w:val="001E4F24"/>
    <w:rsid w:val="001E542B"/>
    <w:rsid w:val="001E5441"/>
    <w:rsid w:val="001E685D"/>
    <w:rsid w:val="001E7CCB"/>
    <w:rsid w:val="001E7E54"/>
    <w:rsid w:val="001F0241"/>
    <w:rsid w:val="001F02ED"/>
    <w:rsid w:val="001F0B05"/>
    <w:rsid w:val="001F11C3"/>
    <w:rsid w:val="001F1E31"/>
    <w:rsid w:val="001F245B"/>
    <w:rsid w:val="001F2529"/>
    <w:rsid w:val="001F2DD0"/>
    <w:rsid w:val="001F58B7"/>
    <w:rsid w:val="001F698C"/>
    <w:rsid w:val="002004A6"/>
    <w:rsid w:val="00200D0D"/>
    <w:rsid w:val="00202547"/>
    <w:rsid w:val="002043B1"/>
    <w:rsid w:val="00205DAD"/>
    <w:rsid w:val="00205EBF"/>
    <w:rsid w:val="0020623B"/>
    <w:rsid w:val="0020684C"/>
    <w:rsid w:val="00206947"/>
    <w:rsid w:val="002116BC"/>
    <w:rsid w:val="00212115"/>
    <w:rsid w:val="00212CF3"/>
    <w:rsid w:val="002144F7"/>
    <w:rsid w:val="002152AB"/>
    <w:rsid w:val="00215627"/>
    <w:rsid w:val="00216D41"/>
    <w:rsid w:val="00217864"/>
    <w:rsid w:val="0022043F"/>
    <w:rsid w:val="0022053A"/>
    <w:rsid w:val="0022096D"/>
    <w:rsid w:val="0022186B"/>
    <w:rsid w:val="00221C8E"/>
    <w:rsid w:val="002220B6"/>
    <w:rsid w:val="002222B4"/>
    <w:rsid w:val="00223972"/>
    <w:rsid w:val="002246EE"/>
    <w:rsid w:val="00226487"/>
    <w:rsid w:val="00227328"/>
    <w:rsid w:val="002311AE"/>
    <w:rsid w:val="00231602"/>
    <w:rsid w:val="00232533"/>
    <w:rsid w:val="002335A5"/>
    <w:rsid w:val="0023428B"/>
    <w:rsid w:val="002364F8"/>
    <w:rsid w:val="00241379"/>
    <w:rsid w:val="002414DD"/>
    <w:rsid w:val="0024157E"/>
    <w:rsid w:val="00241ADA"/>
    <w:rsid w:val="0024284D"/>
    <w:rsid w:val="00242A9B"/>
    <w:rsid w:val="002432F7"/>
    <w:rsid w:val="00243DF3"/>
    <w:rsid w:val="002448C9"/>
    <w:rsid w:val="00244E35"/>
    <w:rsid w:val="0024609C"/>
    <w:rsid w:val="00246D82"/>
    <w:rsid w:val="00250CDB"/>
    <w:rsid w:val="00252F49"/>
    <w:rsid w:val="00254DEC"/>
    <w:rsid w:val="00255786"/>
    <w:rsid w:val="0025785F"/>
    <w:rsid w:val="00260BCF"/>
    <w:rsid w:val="002610B8"/>
    <w:rsid w:val="00262D09"/>
    <w:rsid w:val="00262E34"/>
    <w:rsid w:val="00263A7A"/>
    <w:rsid w:val="002642EF"/>
    <w:rsid w:val="00266424"/>
    <w:rsid w:val="0026650C"/>
    <w:rsid w:val="00266A01"/>
    <w:rsid w:val="0026718F"/>
    <w:rsid w:val="00270A8A"/>
    <w:rsid w:val="00271C85"/>
    <w:rsid w:val="00273AF3"/>
    <w:rsid w:val="00273B2B"/>
    <w:rsid w:val="00274851"/>
    <w:rsid w:val="00276BE5"/>
    <w:rsid w:val="0027742A"/>
    <w:rsid w:val="00277CB6"/>
    <w:rsid w:val="00280136"/>
    <w:rsid w:val="00281050"/>
    <w:rsid w:val="0028294E"/>
    <w:rsid w:val="00282F04"/>
    <w:rsid w:val="00287CB5"/>
    <w:rsid w:val="00290795"/>
    <w:rsid w:val="00290DDD"/>
    <w:rsid w:val="002915B7"/>
    <w:rsid w:val="00291B34"/>
    <w:rsid w:val="00295370"/>
    <w:rsid w:val="002964F3"/>
    <w:rsid w:val="002966B3"/>
    <w:rsid w:val="00296779"/>
    <w:rsid w:val="00296B6C"/>
    <w:rsid w:val="00296BC8"/>
    <w:rsid w:val="002A0346"/>
    <w:rsid w:val="002A26C2"/>
    <w:rsid w:val="002A2C0A"/>
    <w:rsid w:val="002A3F90"/>
    <w:rsid w:val="002A506F"/>
    <w:rsid w:val="002A6510"/>
    <w:rsid w:val="002A7B39"/>
    <w:rsid w:val="002B0D76"/>
    <w:rsid w:val="002B20CF"/>
    <w:rsid w:val="002B2544"/>
    <w:rsid w:val="002B2CFC"/>
    <w:rsid w:val="002B2FA0"/>
    <w:rsid w:val="002B33F5"/>
    <w:rsid w:val="002B4CBE"/>
    <w:rsid w:val="002B735B"/>
    <w:rsid w:val="002B75EA"/>
    <w:rsid w:val="002C05CD"/>
    <w:rsid w:val="002C0934"/>
    <w:rsid w:val="002C0E57"/>
    <w:rsid w:val="002C11CF"/>
    <w:rsid w:val="002C157E"/>
    <w:rsid w:val="002C1CA0"/>
    <w:rsid w:val="002C2781"/>
    <w:rsid w:val="002C29F3"/>
    <w:rsid w:val="002C301A"/>
    <w:rsid w:val="002C30D8"/>
    <w:rsid w:val="002C39A7"/>
    <w:rsid w:val="002C71A1"/>
    <w:rsid w:val="002C785E"/>
    <w:rsid w:val="002C79D3"/>
    <w:rsid w:val="002D0874"/>
    <w:rsid w:val="002D0C00"/>
    <w:rsid w:val="002D1A66"/>
    <w:rsid w:val="002D1ACF"/>
    <w:rsid w:val="002D1B04"/>
    <w:rsid w:val="002D3438"/>
    <w:rsid w:val="002D352C"/>
    <w:rsid w:val="002D3DD4"/>
    <w:rsid w:val="002D4D40"/>
    <w:rsid w:val="002D4F73"/>
    <w:rsid w:val="002D5508"/>
    <w:rsid w:val="002D6969"/>
    <w:rsid w:val="002D71CC"/>
    <w:rsid w:val="002D74E0"/>
    <w:rsid w:val="002D7ED4"/>
    <w:rsid w:val="002E02BA"/>
    <w:rsid w:val="002E032B"/>
    <w:rsid w:val="002E3DB9"/>
    <w:rsid w:val="002E4211"/>
    <w:rsid w:val="002E46A0"/>
    <w:rsid w:val="002E4C36"/>
    <w:rsid w:val="002E614A"/>
    <w:rsid w:val="002E7F5D"/>
    <w:rsid w:val="002F0ADE"/>
    <w:rsid w:val="002F2CBE"/>
    <w:rsid w:val="002F414D"/>
    <w:rsid w:val="002F45FE"/>
    <w:rsid w:val="002F5054"/>
    <w:rsid w:val="002F58DD"/>
    <w:rsid w:val="002F665B"/>
    <w:rsid w:val="002F6A0C"/>
    <w:rsid w:val="002F7397"/>
    <w:rsid w:val="003004D6"/>
    <w:rsid w:val="00301E77"/>
    <w:rsid w:val="003033DB"/>
    <w:rsid w:val="003043AB"/>
    <w:rsid w:val="003044EA"/>
    <w:rsid w:val="00304EE5"/>
    <w:rsid w:val="00304F47"/>
    <w:rsid w:val="0030504B"/>
    <w:rsid w:val="003054EE"/>
    <w:rsid w:val="00305848"/>
    <w:rsid w:val="00307219"/>
    <w:rsid w:val="00307A44"/>
    <w:rsid w:val="00307C6C"/>
    <w:rsid w:val="00310EE8"/>
    <w:rsid w:val="003113CB"/>
    <w:rsid w:val="00311FFD"/>
    <w:rsid w:val="00313117"/>
    <w:rsid w:val="00313B33"/>
    <w:rsid w:val="00320C2C"/>
    <w:rsid w:val="00320E98"/>
    <w:rsid w:val="00321DE5"/>
    <w:rsid w:val="00321F1F"/>
    <w:rsid w:val="00322422"/>
    <w:rsid w:val="0032286A"/>
    <w:rsid w:val="00323777"/>
    <w:rsid w:val="00323D90"/>
    <w:rsid w:val="003243BB"/>
    <w:rsid w:val="00325AD7"/>
    <w:rsid w:val="00326FAE"/>
    <w:rsid w:val="00327D2A"/>
    <w:rsid w:val="003303C9"/>
    <w:rsid w:val="00330710"/>
    <w:rsid w:val="00332BF2"/>
    <w:rsid w:val="00332CED"/>
    <w:rsid w:val="003353BE"/>
    <w:rsid w:val="00335915"/>
    <w:rsid w:val="00336ACC"/>
    <w:rsid w:val="00337083"/>
    <w:rsid w:val="00337F2E"/>
    <w:rsid w:val="00340D9E"/>
    <w:rsid w:val="00341A7D"/>
    <w:rsid w:val="00342028"/>
    <w:rsid w:val="003427BD"/>
    <w:rsid w:val="0034356B"/>
    <w:rsid w:val="00343811"/>
    <w:rsid w:val="00343FB9"/>
    <w:rsid w:val="003454E8"/>
    <w:rsid w:val="00347A20"/>
    <w:rsid w:val="00347F0A"/>
    <w:rsid w:val="00351066"/>
    <w:rsid w:val="003524F5"/>
    <w:rsid w:val="00352DF1"/>
    <w:rsid w:val="00354454"/>
    <w:rsid w:val="00355DDC"/>
    <w:rsid w:val="003563F5"/>
    <w:rsid w:val="00356A5F"/>
    <w:rsid w:val="00362E3E"/>
    <w:rsid w:val="0036401E"/>
    <w:rsid w:val="0036590E"/>
    <w:rsid w:val="00365C00"/>
    <w:rsid w:val="00366017"/>
    <w:rsid w:val="0036784F"/>
    <w:rsid w:val="003701AB"/>
    <w:rsid w:val="00370B70"/>
    <w:rsid w:val="003725EA"/>
    <w:rsid w:val="003729EA"/>
    <w:rsid w:val="00373408"/>
    <w:rsid w:val="00373471"/>
    <w:rsid w:val="00373F70"/>
    <w:rsid w:val="00373F73"/>
    <w:rsid w:val="003742EB"/>
    <w:rsid w:val="0037535A"/>
    <w:rsid w:val="00375417"/>
    <w:rsid w:val="00375DD9"/>
    <w:rsid w:val="0037774B"/>
    <w:rsid w:val="003800EE"/>
    <w:rsid w:val="003805F1"/>
    <w:rsid w:val="00381A05"/>
    <w:rsid w:val="00383844"/>
    <w:rsid w:val="00383DC5"/>
    <w:rsid w:val="00385D80"/>
    <w:rsid w:val="00386447"/>
    <w:rsid w:val="00386D63"/>
    <w:rsid w:val="00387B71"/>
    <w:rsid w:val="00387E22"/>
    <w:rsid w:val="00390688"/>
    <w:rsid w:val="00390799"/>
    <w:rsid w:val="00390ADF"/>
    <w:rsid w:val="00391CEF"/>
    <w:rsid w:val="00392406"/>
    <w:rsid w:val="00392996"/>
    <w:rsid w:val="00393644"/>
    <w:rsid w:val="00395695"/>
    <w:rsid w:val="00395994"/>
    <w:rsid w:val="00396589"/>
    <w:rsid w:val="0039674F"/>
    <w:rsid w:val="0039694F"/>
    <w:rsid w:val="00397649"/>
    <w:rsid w:val="003A062F"/>
    <w:rsid w:val="003A1FFA"/>
    <w:rsid w:val="003A237B"/>
    <w:rsid w:val="003A4000"/>
    <w:rsid w:val="003A4F54"/>
    <w:rsid w:val="003A5D7F"/>
    <w:rsid w:val="003A61DF"/>
    <w:rsid w:val="003A6200"/>
    <w:rsid w:val="003A74F8"/>
    <w:rsid w:val="003B01AE"/>
    <w:rsid w:val="003B18F6"/>
    <w:rsid w:val="003B1A79"/>
    <w:rsid w:val="003B209A"/>
    <w:rsid w:val="003B2354"/>
    <w:rsid w:val="003B2715"/>
    <w:rsid w:val="003B2B07"/>
    <w:rsid w:val="003B3399"/>
    <w:rsid w:val="003B3DDD"/>
    <w:rsid w:val="003B3E96"/>
    <w:rsid w:val="003B437B"/>
    <w:rsid w:val="003B47F2"/>
    <w:rsid w:val="003B53C4"/>
    <w:rsid w:val="003B6A54"/>
    <w:rsid w:val="003B7B2C"/>
    <w:rsid w:val="003C0414"/>
    <w:rsid w:val="003C04A8"/>
    <w:rsid w:val="003C1460"/>
    <w:rsid w:val="003C1FE5"/>
    <w:rsid w:val="003C36BC"/>
    <w:rsid w:val="003C3B1C"/>
    <w:rsid w:val="003C7146"/>
    <w:rsid w:val="003D01E6"/>
    <w:rsid w:val="003D0B4A"/>
    <w:rsid w:val="003D1354"/>
    <w:rsid w:val="003D19E1"/>
    <w:rsid w:val="003D244D"/>
    <w:rsid w:val="003D249D"/>
    <w:rsid w:val="003D39B6"/>
    <w:rsid w:val="003D3ADA"/>
    <w:rsid w:val="003D401D"/>
    <w:rsid w:val="003D4B02"/>
    <w:rsid w:val="003D6236"/>
    <w:rsid w:val="003D6C18"/>
    <w:rsid w:val="003D6D69"/>
    <w:rsid w:val="003D710A"/>
    <w:rsid w:val="003E09A3"/>
    <w:rsid w:val="003E0AB7"/>
    <w:rsid w:val="003E1876"/>
    <w:rsid w:val="003E22BC"/>
    <w:rsid w:val="003E2607"/>
    <w:rsid w:val="003E43BF"/>
    <w:rsid w:val="003E4849"/>
    <w:rsid w:val="003E60C8"/>
    <w:rsid w:val="003E6BDF"/>
    <w:rsid w:val="003E744F"/>
    <w:rsid w:val="003E7584"/>
    <w:rsid w:val="003F0710"/>
    <w:rsid w:val="003F1C01"/>
    <w:rsid w:val="003F263F"/>
    <w:rsid w:val="003F2FE6"/>
    <w:rsid w:val="003F4B84"/>
    <w:rsid w:val="003F6A67"/>
    <w:rsid w:val="003F7578"/>
    <w:rsid w:val="003F7B26"/>
    <w:rsid w:val="003F7FC3"/>
    <w:rsid w:val="0040048C"/>
    <w:rsid w:val="00401214"/>
    <w:rsid w:val="0040158F"/>
    <w:rsid w:val="00401887"/>
    <w:rsid w:val="00402B17"/>
    <w:rsid w:val="004038A9"/>
    <w:rsid w:val="00403BFD"/>
    <w:rsid w:val="00404233"/>
    <w:rsid w:val="00405755"/>
    <w:rsid w:val="00405D70"/>
    <w:rsid w:val="004069E2"/>
    <w:rsid w:val="00407947"/>
    <w:rsid w:val="00407ADF"/>
    <w:rsid w:val="00412CA4"/>
    <w:rsid w:val="00413358"/>
    <w:rsid w:val="00413985"/>
    <w:rsid w:val="00413C8C"/>
    <w:rsid w:val="00413DAE"/>
    <w:rsid w:val="004145C2"/>
    <w:rsid w:val="00414C3C"/>
    <w:rsid w:val="004161E2"/>
    <w:rsid w:val="0041662A"/>
    <w:rsid w:val="004175FC"/>
    <w:rsid w:val="00423CE9"/>
    <w:rsid w:val="004241A1"/>
    <w:rsid w:val="0042505D"/>
    <w:rsid w:val="00425198"/>
    <w:rsid w:val="00425553"/>
    <w:rsid w:val="0042576E"/>
    <w:rsid w:val="00427523"/>
    <w:rsid w:val="00427AC4"/>
    <w:rsid w:val="00427C4B"/>
    <w:rsid w:val="0043007F"/>
    <w:rsid w:val="0043028F"/>
    <w:rsid w:val="00431CDB"/>
    <w:rsid w:val="00432C7C"/>
    <w:rsid w:val="00432DB9"/>
    <w:rsid w:val="00433188"/>
    <w:rsid w:val="004336F8"/>
    <w:rsid w:val="00433D11"/>
    <w:rsid w:val="004343DD"/>
    <w:rsid w:val="00434803"/>
    <w:rsid w:val="00435E92"/>
    <w:rsid w:val="00435F49"/>
    <w:rsid w:val="004405F3"/>
    <w:rsid w:val="004411F9"/>
    <w:rsid w:val="0044123C"/>
    <w:rsid w:val="004417B8"/>
    <w:rsid w:val="0044241B"/>
    <w:rsid w:val="00442887"/>
    <w:rsid w:val="00443FA1"/>
    <w:rsid w:val="004441E5"/>
    <w:rsid w:val="004453D7"/>
    <w:rsid w:val="00445E4B"/>
    <w:rsid w:val="0044668A"/>
    <w:rsid w:val="00446F6B"/>
    <w:rsid w:val="00447B62"/>
    <w:rsid w:val="00447E20"/>
    <w:rsid w:val="0045206C"/>
    <w:rsid w:val="004542BD"/>
    <w:rsid w:val="00455B25"/>
    <w:rsid w:val="00455B3C"/>
    <w:rsid w:val="00455CAC"/>
    <w:rsid w:val="00456C53"/>
    <w:rsid w:val="0045712C"/>
    <w:rsid w:val="00460422"/>
    <w:rsid w:val="0046166B"/>
    <w:rsid w:val="00461767"/>
    <w:rsid w:val="00461CE4"/>
    <w:rsid w:val="00462777"/>
    <w:rsid w:val="004655F5"/>
    <w:rsid w:val="00466D7D"/>
    <w:rsid w:val="00470A87"/>
    <w:rsid w:val="00472539"/>
    <w:rsid w:val="00472C05"/>
    <w:rsid w:val="0047386B"/>
    <w:rsid w:val="00474382"/>
    <w:rsid w:val="0047454B"/>
    <w:rsid w:val="004755FC"/>
    <w:rsid w:val="00475D88"/>
    <w:rsid w:val="00476BEB"/>
    <w:rsid w:val="00476D41"/>
    <w:rsid w:val="00476D92"/>
    <w:rsid w:val="00476F5C"/>
    <w:rsid w:val="004779AB"/>
    <w:rsid w:val="0048040F"/>
    <w:rsid w:val="00480E8A"/>
    <w:rsid w:val="0048327E"/>
    <w:rsid w:val="00483365"/>
    <w:rsid w:val="00484081"/>
    <w:rsid w:val="00484560"/>
    <w:rsid w:val="0048504E"/>
    <w:rsid w:val="0048515F"/>
    <w:rsid w:val="004862CB"/>
    <w:rsid w:val="00491C5C"/>
    <w:rsid w:val="0049234A"/>
    <w:rsid w:val="004937EC"/>
    <w:rsid w:val="00495619"/>
    <w:rsid w:val="00495F57"/>
    <w:rsid w:val="00496C1D"/>
    <w:rsid w:val="00497A5E"/>
    <w:rsid w:val="00497FBC"/>
    <w:rsid w:val="004A038E"/>
    <w:rsid w:val="004A0DA6"/>
    <w:rsid w:val="004A10D7"/>
    <w:rsid w:val="004A1A39"/>
    <w:rsid w:val="004A1B78"/>
    <w:rsid w:val="004A364A"/>
    <w:rsid w:val="004A385C"/>
    <w:rsid w:val="004A4621"/>
    <w:rsid w:val="004A46B0"/>
    <w:rsid w:val="004A4B4A"/>
    <w:rsid w:val="004A4B7A"/>
    <w:rsid w:val="004A5E98"/>
    <w:rsid w:val="004A61FC"/>
    <w:rsid w:val="004A663A"/>
    <w:rsid w:val="004A7510"/>
    <w:rsid w:val="004A7555"/>
    <w:rsid w:val="004B001B"/>
    <w:rsid w:val="004B1E3C"/>
    <w:rsid w:val="004B2581"/>
    <w:rsid w:val="004B2F04"/>
    <w:rsid w:val="004B39E6"/>
    <w:rsid w:val="004B4019"/>
    <w:rsid w:val="004B43C8"/>
    <w:rsid w:val="004B5077"/>
    <w:rsid w:val="004B52A8"/>
    <w:rsid w:val="004B6095"/>
    <w:rsid w:val="004B6A48"/>
    <w:rsid w:val="004B7D0F"/>
    <w:rsid w:val="004C13D4"/>
    <w:rsid w:val="004C2166"/>
    <w:rsid w:val="004C2854"/>
    <w:rsid w:val="004C2BAB"/>
    <w:rsid w:val="004C3AFA"/>
    <w:rsid w:val="004C3EFA"/>
    <w:rsid w:val="004C4DB1"/>
    <w:rsid w:val="004C52DC"/>
    <w:rsid w:val="004C58B0"/>
    <w:rsid w:val="004C5960"/>
    <w:rsid w:val="004C5A8C"/>
    <w:rsid w:val="004C5D86"/>
    <w:rsid w:val="004C66A3"/>
    <w:rsid w:val="004C7E33"/>
    <w:rsid w:val="004D01FF"/>
    <w:rsid w:val="004D094A"/>
    <w:rsid w:val="004D1D00"/>
    <w:rsid w:val="004D3F8D"/>
    <w:rsid w:val="004D453C"/>
    <w:rsid w:val="004D493D"/>
    <w:rsid w:val="004D4DE0"/>
    <w:rsid w:val="004E06C5"/>
    <w:rsid w:val="004E26A9"/>
    <w:rsid w:val="004E2B04"/>
    <w:rsid w:val="004E33EE"/>
    <w:rsid w:val="004E4222"/>
    <w:rsid w:val="004E5012"/>
    <w:rsid w:val="004E5331"/>
    <w:rsid w:val="004F01F2"/>
    <w:rsid w:val="004F0516"/>
    <w:rsid w:val="004F076B"/>
    <w:rsid w:val="004F18EA"/>
    <w:rsid w:val="004F1D1D"/>
    <w:rsid w:val="004F2A1F"/>
    <w:rsid w:val="004F2B04"/>
    <w:rsid w:val="004F2FEA"/>
    <w:rsid w:val="004F2FFB"/>
    <w:rsid w:val="004F426B"/>
    <w:rsid w:val="004F4349"/>
    <w:rsid w:val="004F4A75"/>
    <w:rsid w:val="004F4C4E"/>
    <w:rsid w:val="004F675F"/>
    <w:rsid w:val="004F7210"/>
    <w:rsid w:val="004F7B4C"/>
    <w:rsid w:val="005009E2"/>
    <w:rsid w:val="00501672"/>
    <w:rsid w:val="0050236A"/>
    <w:rsid w:val="00502C34"/>
    <w:rsid w:val="00504082"/>
    <w:rsid w:val="00504302"/>
    <w:rsid w:val="00504515"/>
    <w:rsid w:val="005051F6"/>
    <w:rsid w:val="005053D1"/>
    <w:rsid w:val="00511390"/>
    <w:rsid w:val="00511CA7"/>
    <w:rsid w:val="00511CE7"/>
    <w:rsid w:val="005120FF"/>
    <w:rsid w:val="005126B3"/>
    <w:rsid w:val="00513E6F"/>
    <w:rsid w:val="00514C48"/>
    <w:rsid w:val="00514F5D"/>
    <w:rsid w:val="00515D11"/>
    <w:rsid w:val="00515E79"/>
    <w:rsid w:val="005169EA"/>
    <w:rsid w:val="0051733E"/>
    <w:rsid w:val="00522C9B"/>
    <w:rsid w:val="00523AC9"/>
    <w:rsid w:val="00523B1F"/>
    <w:rsid w:val="00523C9A"/>
    <w:rsid w:val="00523D7E"/>
    <w:rsid w:val="0052601D"/>
    <w:rsid w:val="005263DA"/>
    <w:rsid w:val="00527646"/>
    <w:rsid w:val="00527719"/>
    <w:rsid w:val="005300CF"/>
    <w:rsid w:val="0053051A"/>
    <w:rsid w:val="00531826"/>
    <w:rsid w:val="00531F99"/>
    <w:rsid w:val="00532652"/>
    <w:rsid w:val="005345F3"/>
    <w:rsid w:val="00535A33"/>
    <w:rsid w:val="00536B33"/>
    <w:rsid w:val="00537C4F"/>
    <w:rsid w:val="00537F45"/>
    <w:rsid w:val="005411A6"/>
    <w:rsid w:val="00541A80"/>
    <w:rsid w:val="005420C2"/>
    <w:rsid w:val="00542A83"/>
    <w:rsid w:val="00543F6D"/>
    <w:rsid w:val="00544371"/>
    <w:rsid w:val="00544F89"/>
    <w:rsid w:val="00545098"/>
    <w:rsid w:val="00545B21"/>
    <w:rsid w:val="005469C4"/>
    <w:rsid w:val="00546DCE"/>
    <w:rsid w:val="00550CA2"/>
    <w:rsid w:val="00551FAF"/>
    <w:rsid w:val="00551FCF"/>
    <w:rsid w:val="005534E9"/>
    <w:rsid w:val="00553507"/>
    <w:rsid w:val="005537EA"/>
    <w:rsid w:val="00555932"/>
    <w:rsid w:val="00555A5E"/>
    <w:rsid w:val="00555BE6"/>
    <w:rsid w:val="00557132"/>
    <w:rsid w:val="0055739E"/>
    <w:rsid w:val="00557EC5"/>
    <w:rsid w:val="005601E1"/>
    <w:rsid w:val="00560D03"/>
    <w:rsid w:val="005612A7"/>
    <w:rsid w:val="00561B9B"/>
    <w:rsid w:val="00561F2A"/>
    <w:rsid w:val="00561FE6"/>
    <w:rsid w:val="005623DC"/>
    <w:rsid w:val="005626B6"/>
    <w:rsid w:val="00562D68"/>
    <w:rsid w:val="00564053"/>
    <w:rsid w:val="00565D1B"/>
    <w:rsid w:val="005665EC"/>
    <w:rsid w:val="00566E19"/>
    <w:rsid w:val="0056712E"/>
    <w:rsid w:val="00567549"/>
    <w:rsid w:val="00572BF7"/>
    <w:rsid w:val="00573401"/>
    <w:rsid w:val="0057390F"/>
    <w:rsid w:val="00574B44"/>
    <w:rsid w:val="00575333"/>
    <w:rsid w:val="00576A0A"/>
    <w:rsid w:val="00581FA0"/>
    <w:rsid w:val="00582B9B"/>
    <w:rsid w:val="005835C9"/>
    <w:rsid w:val="00583D9F"/>
    <w:rsid w:val="0058422D"/>
    <w:rsid w:val="005843D8"/>
    <w:rsid w:val="00584FF9"/>
    <w:rsid w:val="00587382"/>
    <w:rsid w:val="00587489"/>
    <w:rsid w:val="00592A95"/>
    <w:rsid w:val="00592BED"/>
    <w:rsid w:val="0059332E"/>
    <w:rsid w:val="0059334D"/>
    <w:rsid w:val="00593BA2"/>
    <w:rsid w:val="005951A3"/>
    <w:rsid w:val="005963E1"/>
    <w:rsid w:val="0059696E"/>
    <w:rsid w:val="00596F17"/>
    <w:rsid w:val="005A04C2"/>
    <w:rsid w:val="005A0A13"/>
    <w:rsid w:val="005A1536"/>
    <w:rsid w:val="005A2903"/>
    <w:rsid w:val="005A3E22"/>
    <w:rsid w:val="005A4AF7"/>
    <w:rsid w:val="005A4CFB"/>
    <w:rsid w:val="005A4F55"/>
    <w:rsid w:val="005A5490"/>
    <w:rsid w:val="005A5A2E"/>
    <w:rsid w:val="005A6454"/>
    <w:rsid w:val="005A64F2"/>
    <w:rsid w:val="005A6513"/>
    <w:rsid w:val="005A66FD"/>
    <w:rsid w:val="005A74A9"/>
    <w:rsid w:val="005B0774"/>
    <w:rsid w:val="005B1B6C"/>
    <w:rsid w:val="005B1FC4"/>
    <w:rsid w:val="005B2399"/>
    <w:rsid w:val="005B2806"/>
    <w:rsid w:val="005B3BE7"/>
    <w:rsid w:val="005B4877"/>
    <w:rsid w:val="005B6769"/>
    <w:rsid w:val="005B6BA9"/>
    <w:rsid w:val="005B6D62"/>
    <w:rsid w:val="005B7A3A"/>
    <w:rsid w:val="005B7B5C"/>
    <w:rsid w:val="005B7C7B"/>
    <w:rsid w:val="005C04EC"/>
    <w:rsid w:val="005C0B8A"/>
    <w:rsid w:val="005C16F2"/>
    <w:rsid w:val="005C2953"/>
    <w:rsid w:val="005C3477"/>
    <w:rsid w:val="005C4013"/>
    <w:rsid w:val="005C4166"/>
    <w:rsid w:val="005C5209"/>
    <w:rsid w:val="005C5CD5"/>
    <w:rsid w:val="005C5FD5"/>
    <w:rsid w:val="005C63C8"/>
    <w:rsid w:val="005C713A"/>
    <w:rsid w:val="005D011A"/>
    <w:rsid w:val="005D1341"/>
    <w:rsid w:val="005D1D26"/>
    <w:rsid w:val="005D340D"/>
    <w:rsid w:val="005D359C"/>
    <w:rsid w:val="005D3736"/>
    <w:rsid w:val="005D5590"/>
    <w:rsid w:val="005D6BC7"/>
    <w:rsid w:val="005E3203"/>
    <w:rsid w:val="005E3B9F"/>
    <w:rsid w:val="005E3C69"/>
    <w:rsid w:val="005E4838"/>
    <w:rsid w:val="005E4ABE"/>
    <w:rsid w:val="005E5BDE"/>
    <w:rsid w:val="005E703C"/>
    <w:rsid w:val="005F2368"/>
    <w:rsid w:val="005F27E2"/>
    <w:rsid w:val="005F3162"/>
    <w:rsid w:val="005F351B"/>
    <w:rsid w:val="005F5E0B"/>
    <w:rsid w:val="005F5E15"/>
    <w:rsid w:val="005F6564"/>
    <w:rsid w:val="005F74EA"/>
    <w:rsid w:val="00600FA6"/>
    <w:rsid w:val="006012A3"/>
    <w:rsid w:val="006049AD"/>
    <w:rsid w:val="00606823"/>
    <w:rsid w:val="00607AFD"/>
    <w:rsid w:val="00607C22"/>
    <w:rsid w:val="00607E04"/>
    <w:rsid w:val="006104C6"/>
    <w:rsid w:val="006104C7"/>
    <w:rsid w:val="006108F6"/>
    <w:rsid w:val="00612643"/>
    <w:rsid w:val="0061501E"/>
    <w:rsid w:val="00615169"/>
    <w:rsid w:val="006151AB"/>
    <w:rsid w:val="006157DA"/>
    <w:rsid w:val="00616B63"/>
    <w:rsid w:val="00620F65"/>
    <w:rsid w:val="006233D8"/>
    <w:rsid w:val="006238FA"/>
    <w:rsid w:val="00624352"/>
    <w:rsid w:val="00624491"/>
    <w:rsid w:val="00624C81"/>
    <w:rsid w:val="00626874"/>
    <w:rsid w:val="0062717B"/>
    <w:rsid w:val="00630F41"/>
    <w:rsid w:val="006312FD"/>
    <w:rsid w:val="006329C9"/>
    <w:rsid w:val="00632DEE"/>
    <w:rsid w:val="006335CC"/>
    <w:rsid w:val="00633D52"/>
    <w:rsid w:val="00634D83"/>
    <w:rsid w:val="00635339"/>
    <w:rsid w:val="006357E9"/>
    <w:rsid w:val="006377D0"/>
    <w:rsid w:val="00637929"/>
    <w:rsid w:val="00640BEE"/>
    <w:rsid w:val="0064235A"/>
    <w:rsid w:val="0064277F"/>
    <w:rsid w:val="00644935"/>
    <w:rsid w:val="0064690A"/>
    <w:rsid w:val="0064724A"/>
    <w:rsid w:val="00647400"/>
    <w:rsid w:val="00650FBA"/>
    <w:rsid w:val="00651332"/>
    <w:rsid w:val="00652489"/>
    <w:rsid w:val="00652529"/>
    <w:rsid w:val="00652C01"/>
    <w:rsid w:val="00652D1B"/>
    <w:rsid w:val="00653B2B"/>
    <w:rsid w:val="00654A72"/>
    <w:rsid w:val="006564BC"/>
    <w:rsid w:val="00656A18"/>
    <w:rsid w:val="00657082"/>
    <w:rsid w:val="00660251"/>
    <w:rsid w:val="00660A91"/>
    <w:rsid w:val="00661AF7"/>
    <w:rsid w:val="00661B54"/>
    <w:rsid w:val="00662D0A"/>
    <w:rsid w:val="00663B53"/>
    <w:rsid w:val="0066409B"/>
    <w:rsid w:val="006650FB"/>
    <w:rsid w:val="00666C4B"/>
    <w:rsid w:val="006714A2"/>
    <w:rsid w:val="00672BBB"/>
    <w:rsid w:val="00672F55"/>
    <w:rsid w:val="00674752"/>
    <w:rsid w:val="00674AD3"/>
    <w:rsid w:val="0067616E"/>
    <w:rsid w:val="006763FD"/>
    <w:rsid w:val="00680DF9"/>
    <w:rsid w:val="0068108A"/>
    <w:rsid w:val="00681BC9"/>
    <w:rsid w:val="00682C54"/>
    <w:rsid w:val="006835A6"/>
    <w:rsid w:val="00683A9B"/>
    <w:rsid w:val="00684D40"/>
    <w:rsid w:val="00685A65"/>
    <w:rsid w:val="00686701"/>
    <w:rsid w:val="00686C58"/>
    <w:rsid w:val="00686C88"/>
    <w:rsid w:val="00686F4B"/>
    <w:rsid w:val="0068700D"/>
    <w:rsid w:val="00692BF1"/>
    <w:rsid w:val="006933A4"/>
    <w:rsid w:val="00693E2F"/>
    <w:rsid w:val="00693FE1"/>
    <w:rsid w:val="00695A19"/>
    <w:rsid w:val="006969E5"/>
    <w:rsid w:val="00697A02"/>
    <w:rsid w:val="00697C34"/>
    <w:rsid w:val="006A03EB"/>
    <w:rsid w:val="006A1416"/>
    <w:rsid w:val="006A1F72"/>
    <w:rsid w:val="006A2CC4"/>
    <w:rsid w:val="006A2F09"/>
    <w:rsid w:val="006A3865"/>
    <w:rsid w:val="006A4CE6"/>
    <w:rsid w:val="006A509F"/>
    <w:rsid w:val="006A5105"/>
    <w:rsid w:val="006A6503"/>
    <w:rsid w:val="006A6F61"/>
    <w:rsid w:val="006A7A25"/>
    <w:rsid w:val="006A7A33"/>
    <w:rsid w:val="006A7EA6"/>
    <w:rsid w:val="006B0094"/>
    <w:rsid w:val="006B06C1"/>
    <w:rsid w:val="006B1153"/>
    <w:rsid w:val="006B2999"/>
    <w:rsid w:val="006B37CA"/>
    <w:rsid w:val="006B3A79"/>
    <w:rsid w:val="006B4527"/>
    <w:rsid w:val="006B4AE2"/>
    <w:rsid w:val="006B56CA"/>
    <w:rsid w:val="006B6C2B"/>
    <w:rsid w:val="006B7617"/>
    <w:rsid w:val="006B79F6"/>
    <w:rsid w:val="006C2409"/>
    <w:rsid w:val="006C2778"/>
    <w:rsid w:val="006C4AE0"/>
    <w:rsid w:val="006C513E"/>
    <w:rsid w:val="006C56ED"/>
    <w:rsid w:val="006C5B3F"/>
    <w:rsid w:val="006C5E34"/>
    <w:rsid w:val="006C65B7"/>
    <w:rsid w:val="006C7EAD"/>
    <w:rsid w:val="006D0504"/>
    <w:rsid w:val="006D188D"/>
    <w:rsid w:val="006D1910"/>
    <w:rsid w:val="006D1C3A"/>
    <w:rsid w:val="006D3177"/>
    <w:rsid w:val="006D3A46"/>
    <w:rsid w:val="006D437F"/>
    <w:rsid w:val="006D5F86"/>
    <w:rsid w:val="006D7000"/>
    <w:rsid w:val="006D774E"/>
    <w:rsid w:val="006E0CE4"/>
    <w:rsid w:val="006E0FE7"/>
    <w:rsid w:val="006E11AF"/>
    <w:rsid w:val="006E3609"/>
    <w:rsid w:val="006E4E5C"/>
    <w:rsid w:val="006E67FB"/>
    <w:rsid w:val="006F12CC"/>
    <w:rsid w:val="006F18C9"/>
    <w:rsid w:val="006F2959"/>
    <w:rsid w:val="006F4B1E"/>
    <w:rsid w:val="006F4DBF"/>
    <w:rsid w:val="006F6202"/>
    <w:rsid w:val="006F6EAA"/>
    <w:rsid w:val="006F7FDB"/>
    <w:rsid w:val="00701539"/>
    <w:rsid w:val="00701C7C"/>
    <w:rsid w:val="00702A5F"/>
    <w:rsid w:val="00704EAD"/>
    <w:rsid w:val="007064A3"/>
    <w:rsid w:val="00711C89"/>
    <w:rsid w:val="00715AB9"/>
    <w:rsid w:val="00715D6A"/>
    <w:rsid w:val="007212F6"/>
    <w:rsid w:val="00721D10"/>
    <w:rsid w:val="0072364E"/>
    <w:rsid w:val="00724417"/>
    <w:rsid w:val="00724BA8"/>
    <w:rsid w:val="00725621"/>
    <w:rsid w:val="007264B1"/>
    <w:rsid w:val="007270CF"/>
    <w:rsid w:val="00732697"/>
    <w:rsid w:val="00732743"/>
    <w:rsid w:val="0073308D"/>
    <w:rsid w:val="00733E5F"/>
    <w:rsid w:val="007354A5"/>
    <w:rsid w:val="00735C69"/>
    <w:rsid w:val="00736866"/>
    <w:rsid w:val="007415A7"/>
    <w:rsid w:val="00743AB1"/>
    <w:rsid w:val="00743FC0"/>
    <w:rsid w:val="00744136"/>
    <w:rsid w:val="00745153"/>
    <w:rsid w:val="0074532F"/>
    <w:rsid w:val="0074535A"/>
    <w:rsid w:val="00745782"/>
    <w:rsid w:val="007463F5"/>
    <w:rsid w:val="00750666"/>
    <w:rsid w:val="007507B9"/>
    <w:rsid w:val="00751863"/>
    <w:rsid w:val="00753F8C"/>
    <w:rsid w:val="00755257"/>
    <w:rsid w:val="007556F3"/>
    <w:rsid w:val="00755DB6"/>
    <w:rsid w:val="007567D9"/>
    <w:rsid w:val="00757C60"/>
    <w:rsid w:val="00760392"/>
    <w:rsid w:val="00760F92"/>
    <w:rsid w:val="007626E7"/>
    <w:rsid w:val="00764B2B"/>
    <w:rsid w:val="00766177"/>
    <w:rsid w:val="007663FB"/>
    <w:rsid w:val="00766B16"/>
    <w:rsid w:val="0077037D"/>
    <w:rsid w:val="007706AB"/>
    <w:rsid w:val="0077284A"/>
    <w:rsid w:val="00772E72"/>
    <w:rsid w:val="007737CD"/>
    <w:rsid w:val="00774452"/>
    <w:rsid w:val="00774ECC"/>
    <w:rsid w:val="00775EDB"/>
    <w:rsid w:val="007812BB"/>
    <w:rsid w:val="00781A84"/>
    <w:rsid w:val="00781C2B"/>
    <w:rsid w:val="00782484"/>
    <w:rsid w:val="00782606"/>
    <w:rsid w:val="007832FC"/>
    <w:rsid w:val="007839CF"/>
    <w:rsid w:val="00783A3B"/>
    <w:rsid w:val="00783A3D"/>
    <w:rsid w:val="00783CEE"/>
    <w:rsid w:val="0078536B"/>
    <w:rsid w:val="0078538E"/>
    <w:rsid w:val="00786216"/>
    <w:rsid w:val="007862DF"/>
    <w:rsid w:val="00786DFF"/>
    <w:rsid w:val="00786FC5"/>
    <w:rsid w:val="00787D0B"/>
    <w:rsid w:val="00790171"/>
    <w:rsid w:val="007906DB"/>
    <w:rsid w:val="00791C2E"/>
    <w:rsid w:val="007936F1"/>
    <w:rsid w:val="007943C0"/>
    <w:rsid w:val="007949F2"/>
    <w:rsid w:val="007955F1"/>
    <w:rsid w:val="007A19DC"/>
    <w:rsid w:val="007A2109"/>
    <w:rsid w:val="007A226E"/>
    <w:rsid w:val="007A38EB"/>
    <w:rsid w:val="007A50E2"/>
    <w:rsid w:val="007A71EF"/>
    <w:rsid w:val="007B0868"/>
    <w:rsid w:val="007B1D65"/>
    <w:rsid w:val="007B266C"/>
    <w:rsid w:val="007B268E"/>
    <w:rsid w:val="007B2743"/>
    <w:rsid w:val="007B30D1"/>
    <w:rsid w:val="007B3813"/>
    <w:rsid w:val="007B4800"/>
    <w:rsid w:val="007B540C"/>
    <w:rsid w:val="007B671F"/>
    <w:rsid w:val="007B70F6"/>
    <w:rsid w:val="007C0FF5"/>
    <w:rsid w:val="007C2523"/>
    <w:rsid w:val="007C2E3A"/>
    <w:rsid w:val="007C3490"/>
    <w:rsid w:val="007C443C"/>
    <w:rsid w:val="007C4ED3"/>
    <w:rsid w:val="007C552B"/>
    <w:rsid w:val="007C5751"/>
    <w:rsid w:val="007C5D23"/>
    <w:rsid w:val="007C79BD"/>
    <w:rsid w:val="007C7E48"/>
    <w:rsid w:val="007D0EAF"/>
    <w:rsid w:val="007D192C"/>
    <w:rsid w:val="007D2650"/>
    <w:rsid w:val="007D28EA"/>
    <w:rsid w:val="007D2C7F"/>
    <w:rsid w:val="007D2E1A"/>
    <w:rsid w:val="007D2F25"/>
    <w:rsid w:val="007D2FA1"/>
    <w:rsid w:val="007D31FC"/>
    <w:rsid w:val="007D50A2"/>
    <w:rsid w:val="007D56C8"/>
    <w:rsid w:val="007D5B82"/>
    <w:rsid w:val="007E0515"/>
    <w:rsid w:val="007E0A1B"/>
    <w:rsid w:val="007E1463"/>
    <w:rsid w:val="007E3195"/>
    <w:rsid w:val="007E343D"/>
    <w:rsid w:val="007E3782"/>
    <w:rsid w:val="007E3789"/>
    <w:rsid w:val="007E3891"/>
    <w:rsid w:val="007E3D98"/>
    <w:rsid w:val="007E4FBC"/>
    <w:rsid w:val="007E5291"/>
    <w:rsid w:val="007E78A3"/>
    <w:rsid w:val="007F00BF"/>
    <w:rsid w:val="007F07F4"/>
    <w:rsid w:val="007F0A33"/>
    <w:rsid w:val="007F1F14"/>
    <w:rsid w:val="007F2776"/>
    <w:rsid w:val="007F38F9"/>
    <w:rsid w:val="007F466D"/>
    <w:rsid w:val="007F49A3"/>
    <w:rsid w:val="007F5A0C"/>
    <w:rsid w:val="007F6025"/>
    <w:rsid w:val="007F6183"/>
    <w:rsid w:val="00800FE7"/>
    <w:rsid w:val="00802E77"/>
    <w:rsid w:val="008046D0"/>
    <w:rsid w:val="0080508D"/>
    <w:rsid w:val="00805C5F"/>
    <w:rsid w:val="00807446"/>
    <w:rsid w:val="008074C4"/>
    <w:rsid w:val="008101AE"/>
    <w:rsid w:val="00810CE2"/>
    <w:rsid w:val="008116ED"/>
    <w:rsid w:val="0081175B"/>
    <w:rsid w:val="0081182B"/>
    <w:rsid w:val="00814CB4"/>
    <w:rsid w:val="00816997"/>
    <w:rsid w:val="00816B98"/>
    <w:rsid w:val="00816CA9"/>
    <w:rsid w:val="008179CB"/>
    <w:rsid w:val="0082036A"/>
    <w:rsid w:val="008205C9"/>
    <w:rsid w:val="00821550"/>
    <w:rsid w:val="00822C65"/>
    <w:rsid w:val="008236CC"/>
    <w:rsid w:val="00823EFE"/>
    <w:rsid w:val="00823F10"/>
    <w:rsid w:val="0082460D"/>
    <w:rsid w:val="00825562"/>
    <w:rsid w:val="00825DC8"/>
    <w:rsid w:val="00825E98"/>
    <w:rsid w:val="008260A4"/>
    <w:rsid w:val="00826827"/>
    <w:rsid w:val="00826908"/>
    <w:rsid w:val="00827F29"/>
    <w:rsid w:val="0083009F"/>
    <w:rsid w:val="0083064D"/>
    <w:rsid w:val="00831036"/>
    <w:rsid w:val="00831867"/>
    <w:rsid w:val="00832B42"/>
    <w:rsid w:val="00832B63"/>
    <w:rsid w:val="00834B17"/>
    <w:rsid w:val="00834EB9"/>
    <w:rsid w:val="00840725"/>
    <w:rsid w:val="00843817"/>
    <w:rsid w:val="008442AF"/>
    <w:rsid w:val="008456D5"/>
    <w:rsid w:val="00847352"/>
    <w:rsid w:val="00847E1A"/>
    <w:rsid w:val="00851588"/>
    <w:rsid w:val="00852090"/>
    <w:rsid w:val="008528FD"/>
    <w:rsid w:val="00853728"/>
    <w:rsid w:val="008550AC"/>
    <w:rsid w:val="0086024A"/>
    <w:rsid w:val="00860FDF"/>
    <w:rsid w:val="00861B85"/>
    <w:rsid w:val="008627C2"/>
    <w:rsid w:val="00862C86"/>
    <w:rsid w:val="0086312F"/>
    <w:rsid w:val="00864318"/>
    <w:rsid w:val="0086626A"/>
    <w:rsid w:val="00867DF7"/>
    <w:rsid w:val="0087015A"/>
    <w:rsid w:val="00870D96"/>
    <w:rsid w:val="00871E7A"/>
    <w:rsid w:val="008736FC"/>
    <w:rsid w:val="00873CFE"/>
    <w:rsid w:val="00873F77"/>
    <w:rsid w:val="008743B6"/>
    <w:rsid w:val="00875B22"/>
    <w:rsid w:val="008763DB"/>
    <w:rsid w:val="008764D0"/>
    <w:rsid w:val="00881C1D"/>
    <w:rsid w:val="008824A8"/>
    <w:rsid w:val="00883269"/>
    <w:rsid w:val="00883BBA"/>
    <w:rsid w:val="00886121"/>
    <w:rsid w:val="00886A53"/>
    <w:rsid w:val="00886BF0"/>
    <w:rsid w:val="00890833"/>
    <w:rsid w:val="00890FA9"/>
    <w:rsid w:val="008930C9"/>
    <w:rsid w:val="00893133"/>
    <w:rsid w:val="00893182"/>
    <w:rsid w:val="008932E4"/>
    <w:rsid w:val="00894489"/>
    <w:rsid w:val="00895811"/>
    <w:rsid w:val="008958AD"/>
    <w:rsid w:val="00895DFF"/>
    <w:rsid w:val="008962C6"/>
    <w:rsid w:val="00896397"/>
    <w:rsid w:val="008A0173"/>
    <w:rsid w:val="008A01AD"/>
    <w:rsid w:val="008A0601"/>
    <w:rsid w:val="008A09A3"/>
    <w:rsid w:val="008A0EB7"/>
    <w:rsid w:val="008A129A"/>
    <w:rsid w:val="008A13A1"/>
    <w:rsid w:val="008A1999"/>
    <w:rsid w:val="008A3509"/>
    <w:rsid w:val="008A374E"/>
    <w:rsid w:val="008A48DB"/>
    <w:rsid w:val="008A4DC2"/>
    <w:rsid w:val="008A4E8F"/>
    <w:rsid w:val="008A5F38"/>
    <w:rsid w:val="008A730F"/>
    <w:rsid w:val="008A734E"/>
    <w:rsid w:val="008A786E"/>
    <w:rsid w:val="008A7F68"/>
    <w:rsid w:val="008A7F8A"/>
    <w:rsid w:val="008A7FD6"/>
    <w:rsid w:val="008B23CD"/>
    <w:rsid w:val="008B2637"/>
    <w:rsid w:val="008B6080"/>
    <w:rsid w:val="008B664C"/>
    <w:rsid w:val="008B70EE"/>
    <w:rsid w:val="008C0E9A"/>
    <w:rsid w:val="008C1445"/>
    <w:rsid w:val="008C23FF"/>
    <w:rsid w:val="008C3B5A"/>
    <w:rsid w:val="008C527E"/>
    <w:rsid w:val="008C5654"/>
    <w:rsid w:val="008C655C"/>
    <w:rsid w:val="008D0942"/>
    <w:rsid w:val="008D20BD"/>
    <w:rsid w:val="008D2314"/>
    <w:rsid w:val="008D3902"/>
    <w:rsid w:val="008D40E9"/>
    <w:rsid w:val="008D411C"/>
    <w:rsid w:val="008D4130"/>
    <w:rsid w:val="008D5B87"/>
    <w:rsid w:val="008D65FA"/>
    <w:rsid w:val="008D66AF"/>
    <w:rsid w:val="008D69B3"/>
    <w:rsid w:val="008D7D0D"/>
    <w:rsid w:val="008E022E"/>
    <w:rsid w:val="008E04C6"/>
    <w:rsid w:val="008E0F83"/>
    <w:rsid w:val="008E35C6"/>
    <w:rsid w:val="008E35FA"/>
    <w:rsid w:val="008E3DE6"/>
    <w:rsid w:val="008E3DEC"/>
    <w:rsid w:val="008E4743"/>
    <w:rsid w:val="008E5472"/>
    <w:rsid w:val="008E7CDB"/>
    <w:rsid w:val="008E7D27"/>
    <w:rsid w:val="008F0D5B"/>
    <w:rsid w:val="008F0E30"/>
    <w:rsid w:val="008F1292"/>
    <w:rsid w:val="008F2284"/>
    <w:rsid w:val="008F28B9"/>
    <w:rsid w:val="008F335D"/>
    <w:rsid w:val="008F437B"/>
    <w:rsid w:val="008F53D3"/>
    <w:rsid w:val="008F5E1F"/>
    <w:rsid w:val="008F62FB"/>
    <w:rsid w:val="00900D72"/>
    <w:rsid w:val="00903A68"/>
    <w:rsid w:val="0090793C"/>
    <w:rsid w:val="00907B93"/>
    <w:rsid w:val="00907EF9"/>
    <w:rsid w:val="00907FE0"/>
    <w:rsid w:val="00910B2D"/>
    <w:rsid w:val="00911551"/>
    <w:rsid w:val="00911F87"/>
    <w:rsid w:val="00912E1B"/>
    <w:rsid w:val="00914E73"/>
    <w:rsid w:val="00914EC1"/>
    <w:rsid w:val="00915E70"/>
    <w:rsid w:val="00917F98"/>
    <w:rsid w:val="009209C5"/>
    <w:rsid w:val="009216DF"/>
    <w:rsid w:val="00922046"/>
    <w:rsid w:val="0092338C"/>
    <w:rsid w:val="00923931"/>
    <w:rsid w:val="0092414A"/>
    <w:rsid w:val="00924BBD"/>
    <w:rsid w:val="0092684A"/>
    <w:rsid w:val="009301BC"/>
    <w:rsid w:val="009306B2"/>
    <w:rsid w:val="00930BD6"/>
    <w:rsid w:val="009328CA"/>
    <w:rsid w:val="00932A13"/>
    <w:rsid w:val="009334F9"/>
    <w:rsid w:val="00934F00"/>
    <w:rsid w:val="00936239"/>
    <w:rsid w:val="00936FDE"/>
    <w:rsid w:val="0094030A"/>
    <w:rsid w:val="009411A6"/>
    <w:rsid w:val="00941BD8"/>
    <w:rsid w:val="009421E9"/>
    <w:rsid w:val="00944C62"/>
    <w:rsid w:val="00944DE1"/>
    <w:rsid w:val="00946286"/>
    <w:rsid w:val="00950693"/>
    <w:rsid w:val="00950FDC"/>
    <w:rsid w:val="00951550"/>
    <w:rsid w:val="00951C09"/>
    <w:rsid w:val="00954B29"/>
    <w:rsid w:val="00955CDE"/>
    <w:rsid w:val="009570B6"/>
    <w:rsid w:val="009617EB"/>
    <w:rsid w:val="009660DC"/>
    <w:rsid w:val="009662A2"/>
    <w:rsid w:val="00967798"/>
    <w:rsid w:val="00967CF9"/>
    <w:rsid w:val="00970B5F"/>
    <w:rsid w:val="00971492"/>
    <w:rsid w:val="009716E6"/>
    <w:rsid w:val="00972019"/>
    <w:rsid w:val="009721EE"/>
    <w:rsid w:val="0097280F"/>
    <w:rsid w:val="00972D34"/>
    <w:rsid w:val="00974659"/>
    <w:rsid w:val="009756E2"/>
    <w:rsid w:val="00975D22"/>
    <w:rsid w:val="00982849"/>
    <w:rsid w:val="00983980"/>
    <w:rsid w:val="00984210"/>
    <w:rsid w:val="009876C0"/>
    <w:rsid w:val="00987803"/>
    <w:rsid w:val="0099073F"/>
    <w:rsid w:val="009907AA"/>
    <w:rsid w:val="00990AA0"/>
    <w:rsid w:val="00991505"/>
    <w:rsid w:val="00991820"/>
    <w:rsid w:val="00991CEA"/>
    <w:rsid w:val="00994280"/>
    <w:rsid w:val="009948AF"/>
    <w:rsid w:val="00995E10"/>
    <w:rsid w:val="009A0428"/>
    <w:rsid w:val="009A0CC4"/>
    <w:rsid w:val="009A1B10"/>
    <w:rsid w:val="009A1F6A"/>
    <w:rsid w:val="009A2D99"/>
    <w:rsid w:val="009A7626"/>
    <w:rsid w:val="009B1AAA"/>
    <w:rsid w:val="009B1AE1"/>
    <w:rsid w:val="009B1B4C"/>
    <w:rsid w:val="009B1CC0"/>
    <w:rsid w:val="009B2AB3"/>
    <w:rsid w:val="009B48E8"/>
    <w:rsid w:val="009B4A84"/>
    <w:rsid w:val="009B5486"/>
    <w:rsid w:val="009B5BB2"/>
    <w:rsid w:val="009B749A"/>
    <w:rsid w:val="009C0BDD"/>
    <w:rsid w:val="009C2149"/>
    <w:rsid w:val="009C265E"/>
    <w:rsid w:val="009C2DC2"/>
    <w:rsid w:val="009C3365"/>
    <w:rsid w:val="009C45DB"/>
    <w:rsid w:val="009C4D84"/>
    <w:rsid w:val="009C5037"/>
    <w:rsid w:val="009C6208"/>
    <w:rsid w:val="009C7444"/>
    <w:rsid w:val="009C7FC5"/>
    <w:rsid w:val="009D050F"/>
    <w:rsid w:val="009D09B0"/>
    <w:rsid w:val="009D0B59"/>
    <w:rsid w:val="009D0DFA"/>
    <w:rsid w:val="009D1521"/>
    <w:rsid w:val="009D7BB0"/>
    <w:rsid w:val="009E0AF6"/>
    <w:rsid w:val="009E1672"/>
    <w:rsid w:val="009E30EC"/>
    <w:rsid w:val="009E3984"/>
    <w:rsid w:val="009E5277"/>
    <w:rsid w:val="009E5A53"/>
    <w:rsid w:val="009E5B61"/>
    <w:rsid w:val="009E6A91"/>
    <w:rsid w:val="009E7374"/>
    <w:rsid w:val="009E7498"/>
    <w:rsid w:val="009E76C9"/>
    <w:rsid w:val="009F0A0E"/>
    <w:rsid w:val="009F1AEC"/>
    <w:rsid w:val="009F2B4B"/>
    <w:rsid w:val="009F310A"/>
    <w:rsid w:val="009F3542"/>
    <w:rsid w:val="009F35E7"/>
    <w:rsid w:val="009F4D58"/>
    <w:rsid w:val="009F5477"/>
    <w:rsid w:val="009F5B99"/>
    <w:rsid w:val="009F5BBB"/>
    <w:rsid w:val="009F606C"/>
    <w:rsid w:val="009F7634"/>
    <w:rsid w:val="009F7AA5"/>
    <w:rsid w:val="00A01572"/>
    <w:rsid w:val="00A01890"/>
    <w:rsid w:val="00A02709"/>
    <w:rsid w:val="00A02DF7"/>
    <w:rsid w:val="00A035A7"/>
    <w:rsid w:val="00A0368D"/>
    <w:rsid w:val="00A03765"/>
    <w:rsid w:val="00A045C8"/>
    <w:rsid w:val="00A04A4D"/>
    <w:rsid w:val="00A04FC6"/>
    <w:rsid w:val="00A05FC4"/>
    <w:rsid w:val="00A0639C"/>
    <w:rsid w:val="00A06951"/>
    <w:rsid w:val="00A06E42"/>
    <w:rsid w:val="00A10103"/>
    <w:rsid w:val="00A106A4"/>
    <w:rsid w:val="00A144C2"/>
    <w:rsid w:val="00A16080"/>
    <w:rsid w:val="00A16A01"/>
    <w:rsid w:val="00A206DB"/>
    <w:rsid w:val="00A20F50"/>
    <w:rsid w:val="00A2124F"/>
    <w:rsid w:val="00A22535"/>
    <w:rsid w:val="00A22E34"/>
    <w:rsid w:val="00A23051"/>
    <w:rsid w:val="00A237FE"/>
    <w:rsid w:val="00A23BCF"/>
    <w:rsid w:val="00A248AE"/>
    <w:rsid w:val="00A262AE"/>
    <w:rsid w:val="00A26452"/>
    <w:rsid w:val="00A3113E"/>
    <w:rsid w:val="00A33061"/>
    <w:rsid w:val="00A33919"/>
    <w:rsid w:val="00A33978"/>
    <w:rsid w:val="00A345F7"/>
    <w:rsid w:val="00A3480F"/>
    <w:rsid w:val="00A34C3F"/>
    <w:rsid w:val="00A34FFF"/>
    <w:rsid w:val="00A37E11"/>
    <w:rsid w:val="00A40738"/>
    <w:rsid w:val="00A40915"/>
    <w:rsid w:val="00A40FAD"/>
    <w:rsid w:val="00A41AD2"/>
    <w:rsid w:val="00A43EF0"/>
    <w:rsid w:val="00A4451E"/>
    <w:rsid w:val="00A445EA"/>
    <w:rsid w:val="00A471E5"/>
    <w:rsid w:val="00A47B52"/>
    <w:rsid w:val="00A47D5F"/>
    <w:rsid w:val="00A5014C"/>
    <w:rsid w:val="00A5321F"/>
    <w:rsid w:val="00A53299"/>
    <w:rsid w:val="00A536C7"/>
    <w:rsid w:val="00A53B3D"/>
    <w:rsid w:val="00A53E56"/>
    <w:rsid w:val="00A54086"/>
    <w:rsid w:val="00A54425"/>
    <w:rsid w:val="00A5470B"/>
    <w:rsid w:val="00A551E0"/>
    <w:rsid w:val="00A55659"/>
    <w:rsid w:val="00A559EA"/>
    <w:rsid w:val="00A57B79"/>
    <w:rsid w:val="00A57DEE"/>
    <w:rsid w:val="00A607D0"/>
    <w:rsid w:val="00A60E1B"/>
    <w:rsid w:val="00A61E42"/>
    <w:rsid w:val="00A6250F"/>
    <w:rsid w:val="00A652BE"/>
    <w:rsid w:val="00A654B9"/>
    <w:rsid w:val="00A66391"/>
    <w:rsid w:val="00A6743A"/>
    <w:rsid w:val="00A67E37"/>
    <w:rsid w:val="00A710C0"/>
    <w:rsid w:val="00A71E93"/>
    <w:rsid w:val="00A72770"/>
    <w:rsid w:val="00A72AD5"/>
    <w:rsid w:val="00A73C82"/>
    <w:rsid w:val="00A74AEB"/>
    <w:rsid w:val="00A75540"/>
    <w:rsid w:val="00A762DC"/>
    <w:rsid w:val="00A76DFC"/>
    <w:rsid w:val="00A77C70"/>
    <w:rsid w:val="00A80029"/>
    <w:rsid w:val="00A81465"/>
    <w:rsid w:val="00A82369"/>
    <w:rsid w:val="00A83225"/>
    <w:rsid w:val="00A83296"/>
    <w:rsid w:val="00A84397"/>
    <w:rsid w:val="00A84443"/>
    <w:rsid w:val="00A87FE6"/>
    <w:rsid w:val="00A913E4"/>
    <w:rsid w:val="00A91F1F"/>
    <w:rsid w:val="00A93292"/>
    <w:rsid w:val="00A93525"/>
    <w:rsid w:val="00A9693C"/>
    <w:rsid w:val="00A974DF"/>
    <w:rsid w:val="00AA0187"/>
    <w:rsid w:val="00AA0B9C"/>
    <w:rsid w:val="00AA1363"/>
    <w:rsid w:val="00AA182D"/>
    <w:rsid w:val="00AA2C5D"/>
    <w:rsid w:val="00AA3348"/>
    <w:rsid w:val="00AA4C45"/>
    <w:rsid w:val="00AA4E25"/>
    <w:rsid w:val="00AA6001"/>
    <w:rsid w:val="00AA6F70"/>
    <w:rsid w:val="00AA73D7"/>
    <w:rsid w:val="00AA79EB"/>
    <w:rsid w:val="00AB0D62"/>
    <w:rsid w:val="00AB23E3"/>
    <w:rsid w:val="00AB3F9B"/>
    <w:rsid w:val="00AB465A"/>
    <w:rsid w:val="00AB46E1"/>
    <w:rsid w:val="00AB5559"/>
    <w:rsid w:val="00AB5CF9"/>
    <w:rsid w:val="00AB6574"/>
    <w:rsid w:val="00AB7073"/>
    <w:rsid w:val="00AC0534"/>
    <w:rsid w:val="00AC0E65"/>
    <w:rsid w:val="00AC1F5E"/>
    <w:rsid w:val="00AC2CE0"/>
    <w:rsid w:val="00AC309B"/>
    <w:rsid w:val="00AC3EBE"/>
    <w:rsid w:val="00AC437A"/>
    <w:rsid w:val="00AC48B5"/>
    <w:rsid w:val="00AC4B3C"/>
    <w:rsid w:val="00AC74FF"/>
    <w:rsid w:val="00AD0A82"/>
    <w:rsid w:val="00AD0AF0"/>
    <w:rsid w:val="00AD261D"/>
    <w:rsid w:val="00AD47A0"/>
    <w:rsid w:val="00AD5E84"/>
    <w:rsid w:val="00AD6A2B"/>
    <w:rsid w:val="00AE02B2"/>
    <w:rsid w:val="00AE05CF"/>
    <w:rsid w:val="00AE15BA"/>
    <w:rsid w:val="00AE1FB0"/>
    <w:rsid w:val="00AE2E4F"/>
    <w:rsid w:val="00AE31F6"/>
    <w:rsid w:val="00AE56A2"/>
    <w:rsid w:val="00AE5A44"/>
    <w:rsid w:val="00AE6106"/>
    <w:rsid w:val="00AE641E"/>
    <w:rsid w:val="00AE6690"/>
    <w:rsid w:val="00AE7916"/>
    <w:rsid w:val="00AF1085"/>
    <w:rsid w:val="00AF1531"/>
    <w:rsid w:val="00AF1556"/>
    <w:rsid w:val="00AF1C72"/>
    <w:rsid w:val="00AF2282"/>
    <w:rsid w:val="00AF337B"/>
    <w:rsid w:val="00AF3A25"/>
    <w:rsid w:val="00AF3AAB"/>
    <w:rsid w:val="00AF3F7E"/>
    <w:rsid w:val="00AF7041"/>
    <w:rsid w:val="00AF728C"/>
    <w:rsid w:val="00AF7446"/>
    <w:rsid w:val="00AF7F16"/>
    <w:rsid w:val="00B004BA"/>
    <w:rsid w:val="00B00987"/>
    <w:rsid w:val="00B00FDD"/>
    <w:rsid w:val="00B01A1C"/>
    <w:rsid w:val="00B01B9A"/>
    <w:rsid w:val="00B07EBE"/>
    <w:rsid w:val="00B111E9"/>
    <w:rsid w:val="00B11ECF"/>
    <w:rsid w:val="00B11EEB"/>
    <w:rsid w:val="00B126BA"/>
    <w:rsid w:val="00B12858"/>
    <w:rsid w:val="00B13033"/>
    <w:rsid w:val="00B133BC"/>
    <w:rsid w:val="00B134D4"/>
    <w:rsid w:val="00B13D78"/>
    <w:rsid w:val="00B146DB"/>
    <w:rsid w:val="00B15164"/>
    <w:rsid w:val="00B1597E"/>
    <w:rsid w:val="00B15CA2"/>
    <w:rsid w:val="00B16E16"/>
    <w:rsid w:val="00B244BC"/>
    <w:rsid w:val="00B25630"/>
    <w:rsid w:val="00B25A36"/>
    <w:rsid w:val="00B25CD2"/>
    <w:rsid w:val="00B2608F"/>
    <w:rsid w:val="00B2690A"/>
    <w:rsid w:val="00B26FF0"/>
    <w:rsid w:val="00B27F39"/>
    <w:rsid w:val="00B3168B"/>
    <w:rsid w:val="00B3283F"/>
    <w:rsid w:val="00B33295"/>
    <w:rsid w:val="00B338CA"/>
    <w:rsid w:val="00B34060"/>
    <w:rsid w:val="00B34561"/>
    <w:rsid w:val="00B348EE"/>
    <w:rsid w:val="00B34AE7"/>
    <w:rsid w:val="00B367C9"/>
    <w:rsid w:val="00B3701C"/>
    <w:rsid w:val="00B37053"/>
    <w:rsid w:val="00B37669"/>
    <w:rsid w:val="00B3784A"/>
    <w:rsid w:val="00B37B96"/>
    <w:rsid w:val="00B40459"/>
    <w:rsid w:val="00B4049D"/>
    <w:rsid w:val="00B40727"/>
    <w:rsid w:val="00B40AB9"/>
    <w:rsid w:val="00B410A1"/>
    <w:rsid w:val="00B41342"/>
    <w:rsid w:val="00B4158D"/>
    <w:rsid w:val="00B41783"/>
    <w:rsid w:val="00B438B7"/>
    <w:rsid w:val="00B43D70"/>
    <w:rsid w:val="00B45309"/>
    <w:rsid w:val="00B45599"/>
    <w:rsid w:val="00B45A31"/>
    <w:rsid w:val="00B514C8"/>
    <w:rsid w:val="00B51624"/>
    <w:rsid w:val="00B52C5B"/>
    <w:rsid w:val="00B53786"/>
    <w:rsid w:val="00B5477E"/>
    <w:rsid w:val="00B54FD4"/>
    <w:rsid w:val="00B5509F"/>
    <w:rsid w:val="00B552ED"/>
    <w:rsid w:val="00B5691C"/>
    <w:rsid w:val="00B56FDF"/>
    <w:rsid w:val="00B614F0"/>
    <w:rsid w:val="00B6153C"/>
    <w:rsid w:val="00B61E97"/>
    <w:rsid w:val="00B632A0"/>
    <w:rsid w:val="00B655D5"/>
    <w:rsid w:val="00B6568A"/>
    <w:rsid w:val="00B67186"/>
    <w:rsid w:val="00B679A8"/>
    <w:rsid w:val="00B7122B"/>
    <w:rsid w:val="00B72189"/>
    <w:rsid w:val="00B72C04"/>
    <w:rsid w:val="00B735EA"/>
    <w:rsid w:val="00B74A8F"/>
    <w:rsid w:val="00B75724"/>
    <w:rsid w:val="00B76A85"/>
    <w:rsid w:val="00B80B73"/>
    <w:rsid w:val="00B83067"/>
    <w:rsid w:val="00B84341"/>
    <w:rsid w:val="00B86972"/>
    <w:rsid w:val="00B90207"/>
    <w:rsid w:val="00B916C9"/>
    <w:rsid w:val="00B947C9"/>
    <w:rsid w:val="00B94D3D"/>
    <w:rsid w:val="00B95C38"/>
    <w:rsid w:val="00B97738"/>
    <w:rsid w:val="00B97D04"/>
    <w:rsid w:val="00BA116C"/>
    <w:rsid w:val="00BA11C2"/>
    <w:rsid w:val="00BA2B98"/>
    <w:rsid w:val="00BA3FD0"/>
    <w:rsid w:val="00BA4B9A"/>
    <w:rsid w:val="00BA5BBD"/>
    <w:rsid w:val="00BA6EEC"/>
    <w:rsid w:val="00BB000D"/>
    <w:rsid w:val="00BB0A84"/>
    <w:rsid w:val="00BB0AD9"/>
    <w:rsid w:val="00BB15BD"/>
    <w:rsid w:val="00BB1797"/>
    <w:rsid w:val="00BB283E"/>
    <w:rsid w:val="00BB346F"/>
    <w:rsid w:val="00BB3EA0"/>
    <w:rsid w:val="00BB42F8"/>
    <w:rsid w:val="00BB60BA"/>
    <w:rsid w:val="00BB7AB2"/>
    <w:rsid w:val="00BC1112"/>
    <w:rsid w:val="00BC1547"/>
    <w:rsid w:val="00BC3841"/>
    <w:rsid w:val="00BC387A"/>
    <w:rsid w:val="00BC403C"/>
    <w:rsid w:val="00BD0FC8"/>
    <w:rsid w:val="00BD10D1"/>
    <w:rsid w:val="00BD189E"/>
    <w:rsid w:val="00BD1D91"/>
    <w:rsid w:val="00BD1F4B"/>
    <w:rsid w:val="00BD27E7"/>
    <w:rsid w:val="00BD3E99"/>
    <w:rsid w:val="00BD5CF0"/>
    <w:rsid w:val="00BD5D63"/>
    <w:rsid w:val="00BD61BA"/>
    <w:rsid w:val="00BD6252"/>
    <w:rsid w:val="00BD6DA8"/>
    <w:rsid w:val="00BD7FE9"/>
    <w:rsid w:val="00BE141B"/>
    <w:rsid w:val="00BE1A75"/>
    <w:rsid w:val="00BE22C8"/>
    <w:rsid w:val="00BE4F8F"/>
    <w:rsid w:val="00BE5458"/>
    <w:rsid w:val="00BE6B17"/>
    <w:rsid w:val="00BE701D"/>
    <w:rsid w:val="00BE74FA"/>
    <w:rsid w:val="00BE7798"/>
    <w:rsid w:val="00BE7EA7"/>
    <w:rsid w:val="00BF109B"/>
    <w:rsid w:val="00BF1D42"/>
    <w:rsid w:val="00BF1E8F"/>
    <w:rsid w:val="00BF4A06"/>
    <w:rsid w:val="00BF4F81"/>
    <w:rsid w:val="00BF5620"/>
    <w:rsid w:val="00BF5CBE"/>
    <w:rsid w:val="00BF701B"/>
    <w:rsid w:val="00BF7170"/>
    <w:rsid w:val="00BF725E"/>
    <w:rsid w:val="00C018F6"/>
    <w:rsid w:val="00C01BC4"/>
    <w:rsid w:val="00C02330"/>
    <w:rsid w:val="00C02CA1"/>
    <w:rsid w:val="00C03F6A"/>
    <w:rsid w:val="00C046E6"/>
    <w:rsid w:val="00C04BEE"/>
    <w:rsid w:val="00C05025"/>
    <w:rsid w:val="00C05384"/>
    <w:rsid w:val="00C05536"/>
    <w:rsid w:val="00C0666B"/>
    <w:rsid w:val="00C07E62"/>
    <w:rsid w:val="00C10B77"/>
    <w:rsid w:val="00C10FB0"/>
    <w:rsid w:val="00C118CC"/>
    <w:rsid w:val="00C14B89"/>
    <w:rsid w:val="00C16928"/>
    <w:rsid w:val="00C172E8"/>
    <w:rsid w:val="00C1738B"/>
    <w:rsid w:val="00C173D7"/>
    <w:rsid w:val="00C2054A"/>
    <w:rsid w:val="00C20676"/>
    <w:rsid w:val="00C21012"/>
    <w:rsid w:val="00C22BC5"/>
    <w:rsid w:val="00C26E6D"/>
    <w:rsid w:val="00C26F87"/>
    <w:rsid w:val="00C30347"/>
    <w:rsid w:val="00C31A22"/>
    <w:rsid w:val="00C3276F"/>
    <w:rsid w:val="00C328A8"/>
    <w:rsid w:val="00C342EC"/>
    <w:rsid w:val="00C35420"/>
    <w:rsid w:val="00C41BC8"/>
    <w:rsid w:val="00C424D9"/>
    <w:rsid w:val="00C4298F"/>
    <w:rsid w:val="00C433DE"/>
    <w:rsid w:val="00C43911"/>
    <w:rsid w:val="00C43B6B"/>
    <w:rsid w:val="00C43CF5"/>
    <w:rsid w:val="00C43E73"/>
    <w:rsid w:val="00C448DF"/>
    <w:rsid w:val="00C44AF3"/>
    <w:rsid w:val="00C44B4C"/>
    <w:rsid w:val="00C457A5"/>
    <w:rsid w:val="00C45F28"/>
    <w:rsid w:val="00C465A3"/>
    <w:rsid w:val="00C50896"/>
    <w:rsid w:val="00C50BD4"/>
    <w:rsid w:val="00C51432"/>
    <w:rsid w:val="00C516F4"/>
    <w:rsid w:val="00C52196"/>
    <w:rsid w:val="00C526A5"/>
    <w:rsid w:val="00C52FB6"/>
    <w:rsid w:val="00C53C33"/>
    <w:rsid w:val="00C56484"/>
    <w:rsid w:val="00C569FB"/>
    <w:rsid w:val="00C57FA9"/>
    <w:rsid w:val="00C62967"/>
    <w:rsid w:val="00C63D25"/>
    <w:rsid w:val="00C6438F"/>
    <w:rsid w:val="00C67679"/>
    <w:rsid w:val="00C67A90"/>
    <w:rsid w:val="00C67C04"/>
    <w:rsid w:val="00C70E5C"/>
    <w:rsid w:val="00C71995"/>
    <w:rsid w:val="00C72D00"/>
    <w:rsid w:val="00C73484"/>
    <w:rsid w:val="00C73F1C"/>
    <w:rsid w:val="00C758F1"/>
    <w:rsid w:val="00C75D3D"/>
    <w:rsid w:val="00C76112"/>
    <w:rsid w:val="00C77B20"/>
    <w:rsid w:val="00C802AA"/>
    <w:rsid w:val="00C80610"/>
    <w:rsid w:val="00C80B92"/>
    <w:rsid w:val="00C811B3"/>
    <w:rsid w:val="00C81426"/>
    <w:rsid w:val="00C82107"/>
    <w:rsid w:val="00C82FC2"/>
    <w:rsid w:val="00C84EB8"/>
    <w:rsid w:val="00C85796"/>
    <w:rsid w:val="00C879A8"/>
    <w:rsid w:val="00C908CF"/>
    <w:rsid w:val="00C915CA"/>
    <w:rsid w:val="00C9378B"/>
    <w:rsid w:val="00C9440E"/>
    <w:rsid w:val="00C94F05"/>
    <w:rsid w:val="00C94FF5"/>
    <w:rsid w:val="00C95353"/>
    <w:rsid w:val="00C95F5A"/>
    <w:rsid w:val="00C9613E"/>
    <w:rsid w:val="00C977BA"/>
    <w:rsid w:val="00C97B4E"/>
    <w:rsid w:val="00CA048B"/>
    <w:rsid w:val="00CA0996"/>
    <w:rsid w:val="00CA2029"/>
    <w:rsid w:val="00CA4FCA"/>
    <w:rsid w:val="00CA58FC"/>
    <w:rsid w:val="00CA6122"/>
    <w:rsid w:val="00CA63E8"/>
    <w:rsid w:val="00CA6A91"/>
    <w:rsid w:val="00CA739E"/>
    <w:rsid w:val="00CA7A1A"/>
    <w:rsid w:val="00CB1400"/>
    <w:rsid w:val="00CB317D"/>
    <w:rsid w:val="00CB385C"/>
    <w:rsid w:val="00CB4707"/>
    <w:rsid w:val="00CB4DA6"/>
    <w:rsid w:val="00CB54D2"/>
    <w:rsid w:val="00CC00C0"/>
    <w:rsid w:val="00CC0282"/>
    <w:rsid w:val="00CC0FE6"/>
    <w:rsid w:val="00CC1675"/>
    <w:rsid w:val="00CC1BFA"/>
    <w:rsid w:val="00CC2822"/>
    <w:rsid w:val="00CC2F1E"/>
    <w:rsid w:val="00CC3017"/>
    <w:rsid w:val="00CC3B71"/>
    <w:rsid w:val="00CC4ABB"/>
    <w:rsid w:val="00CC5764"/>
    <w:rsid w:val="00CC6BB0"/>
    <w:rsid w:val="00CC7A84"/>
    <w:rsid w:val="00CD0D8D"/>
    <w:rsid w:val="00CD2C2E"/>
    <w:rsid w:val="00CD2F3A"/>
    <w:rsid w:val="00CD41BE"/>
    <w:rsid w:val="00CD454B"/>
    <w:rsid w:val="00CD573D"/>
    <w:rsid w:val="00CD5B96"/>
    <w:rsid w:val="00CD601A"/>
    <w:rsid w:val="00CD662E"/>
    <w:rsid w:val="00CD7260"/>
    <w:rsid w:val="00CD7722"/>
    <w:rsid w:val="00CE05DE"/>
    <w:rsid w:val="00CE0B06"/>
    <w:rsid w:val="00CE0E40"/>
    <w:rsid w:val="00CE2076"/>
    <w:rsid w:val="00CE294D"/>
    <w:rsid w:val="00CE2B22"/>
    <w:rsid w:val="00CE3512"/>
    <w:rsid w:val="00CE6899"/>
    <w:rsid w:val="00CF0027"/>
    <w:rsid w:val="00CF210C"/>
    <w:rsid w:val="00CF3CDE"/>
    <w:rsid w:val="00CF3E9A"/>
    <w:rsid w:val="00CF60A3"/>
    <w:rsid w:val="00CF6317"/>
    <w:rsid w:val="00CF66BF"/>
    <w:rsid w:val="00CF6FA0"/>
    <w:rsid w:val="00D002D3"/>
    <w:rsid w:val="00D00E96"/>
    <w:rsid w:val="00D0175D"/>
    <w:rsid w:val="00D04D51"/>
    <w:rsid w:val="00D05324"/>
    <w:rsid w:val="00D05937"/>
    <w:rsid w:val="00D05EFE"/>
    <w:rsid w:val="00D0680C"/>
    <w:rsid w:val="00D075D9"/>
    <w:rsid w:val="00D1026E"/>
    <w:rsid w:val="00D10ABF"/>
    <w:rsid w:val="00D1259E"/>
    <w:rsid w:val="00D131AB"/>
    <w:rsid w:val="00D13431"/>
    <w:rsid w:val="00D13BB4"/>
    <w:rsid w:val="00D14012"/>
    <w:rsid w:val="00D15D9B"/>
    <w:rsid w:val="00D15DCE"/>
    <w:rsid w:val="00D15EF2"/>
    <w:rsid w:val="00D16960"/>
    <w:rsid w:val="00D177EC"/>
    <w:rsid w:val="00D17AAD"/>
    <w:rsid w:val="00D201E9"/>
    <w:rsid w:val="00D217C4"/>
    <w:rsid w:val="00D22996"/>
    <w:rsid w:val="00D2388E"/>
    <w:rsid w:val="00D23986"/>
    <w:rsid w:val="00D23B6C"/>
    <w:rsid w:val="00D24A23"/>
    <w:rsid w:val="00D259E1"/>
    <w:rsid w:val="00D25E59"/>
    <w:rsid w:val="00D26061"/>
    <w:rsid w:val="00D26296"/>
    <w:rsid w:val="00D2642A"/>
    <w:rsid w:val="00D30F59"/>
    <w:rsid w:val="00D3133F"/>
    <w:rsid w:val="00D33169"/>
    <w:rsid w:val="00D33394"/>
    <w:rsid w:val="00D333DA"/>
    <w:rsid w:val="00D3351A"/>
    <w:rsid w:val="00D3419D"/>
    <w:rsid w:val="00D354CF"/>
    <w:rsid w:val="00D359EA"/>
    <w:rsid w:val="00D365F6"/>
    <w:rsid w:val="00D3742D"/>
    <w:rsid w:val="00D37F17"/>
    <w:rsid w:val="00D4137F"/>
    <w:rsid w:val="00D4250B"/>
    <w:rsid w:val="00D43221"/>
    <w:rsid w:val="00D4369E"/>
    <w:rsid w:val="00D437DD"/>
    <w:rsid w:val="00D44D93"/>
    <w:rsid w:val="00D466F4"/>
    <w:rsid w:val="00D46880"/>
    <w:rsid w:val="00D5272A"/>
    <w:rsid w:val="00D53D79"/>
    <w:rsid w:val="00D54D91"/>
    <w:rsid w:val="00D54DF9"/>
    <w:rsid w:val="00D554E8"/>
    <w:rsid w:val="00D55E0C"/>
    <w:rsid w:val="00D5637B"/>
    <w:rsid w:val="00D60297"/>
    <w:rsid w:val="00D60EFC"/>
    <w:rsid w:val="00D62A46"/>
    <w:rsid w:val="00D64105"/>
    <w:rsid w:val="00D65E80"/>
    <w:rsid w:val="00D65E99"/>
    <w:rsid w:val="00D66955"/>
    <w:rsid w:val="00D71E79"/>
    <w:rsid w:val="00D71FFD"/>
    <w:rsid w:val="00D72838"/>
    <w:rsid w:val="00D72E09"/>
    <w:rsid w:val="00D72F40"/>
    <w:rsid w:val="00D73917"/>
    <w:rsid w:val="00D74422"/>
    <w:rsid w:val="00D76D67"/>
    <w:rsid w:val="00D80049"/>
    <w:rsid w:val="00D805F8"/>
    <w:rsid w:val="00D81E50"/>
    <w:rsid w:val="00D85B81"/>
    <w:rsid w:val="00D86672"/>
    <w:rsid w:val="00D878B1"/>
    <w:rsid w:val="00D92C86"/>
    <w:rsid w:val="00D92F4C"/>
    <w:rsid w:val="00D930B0"/>
    <w:rsid w:val="00D95D75"/>
    <w:rsid w:val="00D9791D"/>
    <w:rsid w:val="00D97A5C"/>
    <w:rsid w:val="00DA16ED"/>
    <w:rsid w:val="00DA2B1D"/>
    <w:rsid w:val="00DA3866"/>
    <w:rsid w:val="00DA5407"/>
    <w:rsid w:val="00DA61AE"/>
    <w:rsid w:val="00DA6787"/>
    <w:rsid w:val="00DB232C"/>
    <w:rsid w:val="00DB2A51"/>
    <w:rsid w:val="00DB3E64"/>
    <w:rsid w:val="00DB3F00"/>
    <w:rsid w:val="00DB6F38"/>
    <w:rsid w:val="00DC02A3"/>
    <w:rsid w:val="00DC0D4D"/>
    <w:rsid w:val="00DC3311"/>
    <w:rsid w:val="00DC3A4B"/>
    <w:rsid w:val="00DC3F80"/>
    <w:rsid w:val="00DC3F87"/>
    <w:rsid w:val="00DC5701"/>
    <w:rsid w:val="00DC5AB8"/>
    <w:rsid w:val="00DC6934"/>
    <w:rsid w:val="00DC6D50"/>
    <w:rsid w:val="00DC6EE7"/>
    <w:rsid w:val="00DC76BD"/>
    <w:rsid w:val="00DD022B"/>
    <w:rsid w:val="00DD21D5"/>
    <w:rsid w:val="00DD2E7B"/>
    <w:rsid w:val="00DD6F88"/>
    <w:rsid w:val="00DE0011"/>
    <w:rsid w:val="00DE0723"/>
    <w:rsid w:val="00DE0A7E"/>
    <w:rsid w:val="00DE1214"/>
    <w:rsid w:val="00DE1EA8"/>
    <w:rsid w:val="00DE28BE"/>
    <w:rsid w:val="00DE4257"/>
    <w:rsid w:val="00DF0E44"/>
    <w:rsid w:val="00DF0F45"/>
    <w:rsid w:val="00DF17D9"/>
    <w:rsid w:val="00DF1F45"/>
    <w:rsid w:val="00DF257A"/>
    <w:rsid w:val="00DF2B40"/>
    <w:rsid w:val="00DF2F33"/>
    <w:rsid w:val="00DF32C9"/>
    <w:rsid w:val="00DF4B43"/>
    <w:rsid w:val="00DF5803"/>
    <w:rsid w:val="00DF793E"/>
    <w:rsid w:val="00E00BFC"/>
    <w:rsid w:val="00E0471E"/>
    <w:rsid w:val="00E05278"/>
    <w:rsid w:val="00E06903"/>
    <w:rsid w:val="00E0799E"/>
    <w:rsid w:val="00E10688"/>
    <w:rsid w:val="00E1247A"/>
    <w:rsid w:val="00E129C8"/>
    <w:rsid w:val="00E12AC6"/>
    <w:rsid w:val="00E12CD1"/>
    <w:rsid w:val="00E17C4F"/>
    <w:rsid w:val="00E2023A"/>
    <w:rsid w:val="00E20728"/>
    <w:rsid w:val="00E232B3"/>
    <w:rsid w:val="00E23C07"/>
    <w:rsid w:val="00E2476C"/>
    <w:rsid w:val="00E2617A"/>
    <w:rsid w:val="00E269F0"/>
    <w:rsid w:val="00E27C96"/>
    <w:rsid w:val="00E31109"/>
    <w:rsid w:val="00E32A74"/>
    <w:rsid w:val="00E33167"/>
    <w:rsid w:val="00E336BC"/>
    <w:rsid w:val="00E346C6"/>
    <w:rsid w:val="00E34823"/>
    <w:rsid w:val="00E35D20"/>
    <w:rsid w:val="00E35E40"/>
    <w:rsid w:val="00E402FF"/>
    <w:rsid w:val="00E41F1C"/>
    <w:rsid w:val="00E42538"/>
    <w:rsid w:val="00E42E34"/>
    <w:rsid w:val="00E441F1"/>
    <w:rsid w:val="00E44C83"/>
    <w:rsid w:val="00E452AF"/>
    <w:rsid w:val="00E45C14"/>
    <w:rsid w:val="00E464BF"/>
    <w:rsid w:val="00E46B28"/>
    <w:rsid w:val="00E47109"/>
    <w:rsid w:val="00E47512"/>
    <w:rsid w:val="00E50B36"/>
    <w:rsid w:val="00E50B7F"/>
    <w:rsid w:val="00E5220A"/>
    <w:rsid w:val="00E52880"/>
    <w:rsid w:val="00E53128"/>
    <w:rsid w:val="00E531F9"/>
    <w:rsid w:val="00E533CF"/>
    <w:rsid w:val="00E53ED8"/>
    <w:rsid w:val="00E540F8"/>
    <w:rsid w:val="00E54F9E"/>
    <w:rsid w:val="00E552F6"/>
    <w:rsid w:val="00E5669B"/>
    <w:rsid w:val="00E57389"/>
    <w:rsid w:val="00E57B5B"/>
    <w:rsid w:val="00E607B8"/>
    <w:rsid w:val="00E625AA"/>
    <w:rsid w:val="00E628F6"/>
    <w:rsid w:val="00E63405"/>
    <w:rsid w:val="00E658CC"/>
    <w:rsid w:val="00E67B07"/>
    <w:rsid w:val="00E721CE"/>
    <w:rsid w:val="00E7298B"/>
    <w:rsid w:val="00E73631"/>
    <w:rsid w:val="00E74165"/>
    <w:rsid w:val="00E7705F"/>
    <w:rsid w:val="00E77D2C"/>
    <w:rsid w:val="00E77EC0"/>
    <w:rsid w:val="00E8143C"/>
    <w:rsid w:val="00E81458"/>
    <w:rsid w:val="00E81B91"/>
    <w:rsid w:val="00E81D85"/>
    <w:rsid w:val="00E83060"/>
    <w:rsid w:val="00E83B90"/>
    <w:rsid w:val="00E848E2"/>
    <w:rsid w:val="00E856F9"/>
    <w:rsid w:val="00E85DF6"/>
    <w:rsid w:val="00E85F48"/>
    <w:rsid w:val="00E8627D"/>
    <w:rsid w:val="00E8640C"/>
    <w:rsid w:val="00E86A0C"/>
    <w:rsid w:val="00E86DF8"/>
    <w:rsid w:val="00E87F6F"/>
    <w:rsid w:val="00E911BF"/>
    <w:rsid w:val="00E921F5"/>
    <w:rsid w:val="00E925A5"/>
    <w:rsid w:val="00E93A54"/>
    <w:rsid w:val="00E95606"/>
    <w:rsid w:val="00E95AC0"/>
    <w:rsid w:val="00E95FB5"/>
    <w:rsid w:val="00E97BE9"/>
    <w:rsid w:val="00EA0108"/>
    <w:rsid w:val="00EA24F4"/>
    <w:rsid w:val="00EA3240"/>
    <w:rsid w:val="00EA6711"/>
    <w:rsid w:val="00EA76D9"/>
    <w:rsid w:val="00EA7E4B"/>
    <w:rsid w:val="00EB3D33"/>
    <w:rsid w:val="00EB5B3D"/>
    <w:rsid w:val="00EB6982"/>
    <w:rsid w:val="00EB6A24"/>
    <w:rsid w:val="00EB7B72"/>
    <w:rsid w:val="00EC27F9"/>
    <w:rsid w:val="00EC3C92"/>
    <w:rsid w:val="00EC447C"/>
    <w:rsid w:val="00EC4953"/>
    <w:rsid w:val="00EC4CFA"/>
    <w:rsid w:val="00EC71B7"/>
    <w:rsid w:val="00EC71F6"/>
    <w:rsid w:val="00EC79C3"/>
    <w:rsid w:val="00ED0B51"/>
    <w:rsid w:val="00ED24D9"/>
    <w:rsid w:val="00ED3720"/>
    <w:rsid w:val="00ED49E8"/>
    <w:rsid w:val="00ED4D90"/>
    <w:rsid w:val="00ED4EF3"/>
    <w:rsid w:val="00ED5D20"/>
    <w:rsid w:val="00ED635E"/>
    <w:rsid w:val="00EE1DD8"/>
    <w:rsid w:val="00EE1E27"/>
    <w:rsid w:val="00EE3806"/>
    <w:rsid w:val="00EE3ED8"/>
    <w:rsid w:val="00EE3FFC"/>
    <w:rsid w:val="00EE4840"/>
    <w:rsid w:val="00EE4891"/>
    <w:rsid w:val="00EE48DE"/>
    <w:rsid w:val="00EE4EFE"/>
    <w:rsid w:val="00EE5858"/>
    <w:rsid w:val="00EE5A36"/>
    <w:rsid w:val="00EE5F63"/>
    <w:rsid w:val="00EE6A40"/>
    <w:rsid w:val="00EE7F93"/>
    <w:rsid w:val="00EF0E1C"/>
    <w:rsid w:val="00EF1A60"/>
    <w:rsid w:val="00EF2DD5"/>
    <w:rsid w:val="00EF6735"/>
    <w:rsid w:val="00EF6914"/>
    <w:rsid w:val="00EF692F"/>
    <w:rsid w:val="00F027B9"/>
    <w:rsid w:val="00F03C57"/>
    <w:rsid w:val="00F04BB8"/>
    <w:rsid w:val="00F04EA9"/>
    <w:rsid w:val="00F0664C"/>
    <w:rsid w:val="00F068F2"/>
    <w:rsid w:val="00F07957"/>
    <w:rsid w:val="00F07F4B"/>
    <w:rsid w:val="00F10F7C"/>
    <w:rsid w:val="00F11416"/>
    <w:rsid w:val="00F115EC"/>
    <w:rsid w:val="00F12724"/>
    <w:rsid w:val="00F12982"/>
    <w:rsid w:val="00F147B4"/>
    <w:rsid w:val="00F172C8"/>
    <w:rsid w:val="00F17BD2"/>
    <w:rsid w:val="00F17FC0"/>
    <w:rsid w:val="00F20CC5"/>
    <w:rsid w:val="00F22675"/>
    <w:rsid w:val="00F22A3D"/>
    <w:rsid w:val="00F25AF9"/>
    <w:rsid w:val="00F25F0C"/>
    <w:rsid w:val="00F26984"/>
    <w:rsid w:val="00F273FD"/>
    <w:rsid w:val="00F309AA"/>
    <w:rsid w:val="00F31028"/>
    <w:rsid w:val="00F31E3D"/>
    <w:rsid w:val="00F33D0A"/>
    <w:rsid w:val="00F34052"/>
    <w:rsid w:val="00F3453C"/>
    <w:rsid w:val="00F351A2"/>
    <w:rsid w:val="00F35742"/>
    <w:rsid w:val="00F406CC"/>
    <w:rsid w:val="00F40F08"/>
    <w:rsid w:val="00F42367"/>
    <w:rsid w:val="00F42560"/>
    <w:rsid w:val="00F433A2"/>
    <w:rsid w:val="00F43953"/>
    <w:rsid w:val="00F43D3F"/>
    <w:rsid w:val="00F45CE5"/>
    <w:rsid w:val="00F45D60"/>
    <w:rsid w:val="00F46A14"/>
    <w:rsid w:val="00F47521"/>
    <w:rsid w:val="00F478C4"/>
    <w:rsid w:val="00F50FBD"/>
    <w:rsid w:val="00F53CDE"/>
    <w:rsid w:val="00F54CDB"/>
    <w:rsid w:val="00F560D7"/>
    <w:rsid w:val="00F56742"/>
    <w:rsid w:val="00F56D38"/>
    <w:rsid w:val="00F5762B"/>
    <w:rsid w:val="00F60475"/>
    <w:rsid w:val="00F60778"/>
    <w:rsid w:val="00F61824"/>
    <w:rsid w:val="00F61FFC"/>
    <w:rsid w:val="00F6220B"/>
    <w:rsid w:val="00F62557"/>
    <w:rsid w:val="00F636A2"/>
    <w:rsid w:val="00F6383F"/>
    <w:rsid w:val="00F64DAE"/>
    <w:rsid w:val="00F66001"/>
    <w:rsid w:val="00F662EA"/>
    <w:rsid w:val="00F6633A"/>
    <w:rsid w:val="00F678FC"/>
    <w:rsid w:val="00F6790C"/>
    <w:rsid w:val="00F67AE2"/>
    <w:rsid w:val="00F67FFE"/>
    <w:rsid w:val="00F705C3"/>
    <w:rsid w:val="00F705C8"/>
    <w:rsid w:val="00F71F78"/>
    <w:rsid w:val="00F720E4"/>
    <w:rsid w:val="00F72908"/>
    <w:rsid w:val="00F72F95"/>
    <w:rsid w:val="00F73D80"/>
    <w:rsid w:val="00F7588F"/>
    <w:rsid w:val="00F81D0A"/>
    <w:rsid w:val="00F820A3"/>
    <w:rsid w:val="00F83732"/>
    <w:rsid w:val="00F838D4"/>
    <w:rsid w:val="00F83C5D"/>
    <w:rsid w:val="00F84D2B"/>
    <w:rsid w:val="00F851BF"/>
    <w:rsid w:val="00F85296"/>
    <w:rsid w:val="00F852D2"/>
    <w:rsid w:val="00F859C2"/>
    <w:rsid w:val="00F87CDE"/>
    <w:rsid w:val="00F9044A"/>
    <w:rsid w:val="00F90F41"/>
    <w:rsid w:val="00F91E88"/>
    <w:rsid w:val="00F92812"/>
    <w:rsid w:val="00F932AB"/>
    <w:rsid w:val="00F949E7"/>
    <w:rsid w:val="00F95AAA"/>
    <w:rsid w:val="00F97985"/>
    <w:rsid w:val="00FA02F1"/>
    <w:rsid w:val="00FA147B"/>
    <w:rsid w:val="00FA1573"/>
    <w:rsid w:val="00FA28AF"/>
    <w:rsid w:val="00FA3B12"/>
    <w:rsid w:val="00FA3C03"/>
    <w:rsid w:val="00FA45B0"/>
    <w:rsid w:val="00FA4E04"/>
    <w:rsid w:val="00FA682F"/>
    <w:rsid w:val="00FA6890"/>
    <w:rsid w:val="00FA715E"/>
    <w:rsid w:val="00FA7439"/>
    <w:rsid w:val="00FB0B2A"/>
    <w:rsid w:val="00FB2FA8"/>
    <w:rsid w:val="00FB5086"/>
    <w:rsid w:val="00FB50D1"/>
    <w:rsid w:val="00FB76D5"/>
    <w:rsid w:val="00FB7AE8"/>
    <w:rsid w:val="00FB7BDC"/>
    <w:rsid w:val="00FC01C3"/>
    <w:rsid w:val="00FC2022"/>
    <w:rsid w:val="00FC294C"/>
    <w:rsid w:val="00FC3654"/>
    <w:rsid w:val="00FC5492"/>
    <w:rsid w:val="00FC5D49"/>
    <w:rsid w:val="00FC699C"/>
    <w:rsid w:val="00FC6B1D"/>
    <w:rsid w:val="00FC794E"/>
    <w:rsid w:val="00FD0F21"/>
    <w:rsid w:val="00FD18E3"/>
    <w:rsid w:val="00FD3AD0"/>
    <w:rsid w:val="00FD4083"/>
    <w:rsid w:val="00FD433C"/>
    <w:rsid w:val="00FD7341"/>
    <w:rsid w:val="00FE0143"/>
    <w:rsid w:val="00FE0B7A"/>
    <w:rsid w:val="00FE0D60"/>
    <w:rsid w:val="00FE0F96"/>
    <w:rsid w:val="00FE106E"/>
    <w:rsid w:val="00FE10CA"/>
    <w:rsid w:val="00FE2C86"/>
    <w:rsid w:val="00FE2DD2"/>
    <w:rsid w:val="00FE3082"/>
    <w:rsid w:val="00FE310E"/>
    <w:rsid w:val="00FE32B6"/>
    <w:rsid w:val="00FE4E50"/>
    <w:rsid w:val="00FE69C0"/>
    <w:rsid w:val="00FE74C0"/>
    <w:rsid w:val="00FE77E6"/>
    <w:rsid w:val="00FE7D33"/>
    <w:rsid w:val="00FE7E52"/>
    <w:rsid w:val="00FF120D"/>
    <w:rsid w:val="00FF316B"/>
    <w:rsid w:val="00FF39FD"/>
    <w:rsid w:val="00FF550E"/>
    <w:rsid w:val="00FF5D4C"/>
    <w:rsid w:val="00FF6147"/>
    <w:rsid w:val="00FF68B6"/>
    <w:rsid w:val="00FF74C7"/>
    <w:rsid w:val="00FF7E3D"/>
    <w:rsid w:val="07685C3C"/>
    <w:rsid w:val="07FDE0C0"/>
    <w:rsid w:val="0DFE29C5"/>
    <w:rsid w:val="0EF637F7"/>
    <w:rsid w:val="0F7B0937"/>
    <w:rsid w:val="136FD465"/>
    <w:rsid w:val="13DE6FEE"/>
    <w:rsid w:val="15FF8481"/>
    <w:rsid w:val="163F2159"/>
    <w:rsid w:val="16BF2EA6"/>
    <w:rsid w:val="17DF5C9F"/>
    <w:rsid w:val="17EF22CD"/>
    <w:rsid w:val="17FAC744"/>
    <w:rsid w:val="18E5D419"/>
    <w:rsid w:val="1A8F2EF3"/>
    <w:rsid w:val="1B631FE7"/>
    <w:rsid w:val="1BBE8769"/>
    <w:rsid w:val="1BDED6AF"/>
    <w:rsid w:val="1BFF3A2B"/>
    <w:rsid w:val="1C6FE457"/>
    <w:rsid w:val="1E698345"/>
    <w:rsid w:val="1EFFDC88"/>
    <w:rsid w:val="1EFFF21E"/>
    <w:rsid w:val="1F5D214C"/>
    <w:rsid w:val="1F5ECFCC"/>
    <w:rsid w:val="1FEF29D1"/>
    <w:rsid w:val="1FFE7786"/>
    <w:rsid w:val="26B26FF8"/>
    <w:rsid w:val="27FA1C6B"/>
    <w:rsid w:val="2B7F6D55"/>
    <w:rsid w:val="2BBBEFC7"/>
    <w:rsid w:val="2BBCA4EA"/>
    <w:rsid w:val="2CDF36AF"/>
    <w:rsid w:val="2DBD3F0E"/>
    <w:rsid w:val="2DD784A8"/>
    <w:rsid w:val="2E5ADCCE"/>
    <w:rsid w:val="2EFB4D46"/>
    <w:rsid w:val="2F7FD1C3"/>
    <w:rsid w:val="31537A37"/>
    <w:rsid w:val="316FCE44"/>
    <w:rsid w:val="31764CC4"/>
    <w:rsid w:val="33CFB524"/>
    <w:rsid w:val="34F9D550"/>
    <w:rsid w:val="35FE3D85"/>
    <w:rsid w:val="377F5F43"/>
    <w:rsid w:val="3796EB3C"/>
    <w:rsid w:val="37BE654A"/>
    <w:rsid w:val="37F70954"/>
    <w:rsid w:val="38DF6BA2"/>
    <w:rsid w:val="396BE4EA"/>
    <w:rsid w:val="39D1D32F"/>
    <w:rsid w:val="3A381B5F"/>
    <w:rsid w:val="3AEB14D5"/>
    <w:rsid w:val="3BEE6377"/>
    <w:rsid w:val="3C3F253F"/>
    <w:rsid w:val="3C9F171B"/>
    <w:rsid w:val="3CBF3F16"/>
    <w:rsid w:val="3CFBA092"/>
    <w:rsid w:val="3DB17ABF"/>
    <w:rsid w:val="3DBE5067"/>
    <w:rsid w:val="3DDF2F83"/>
    <w:rsid w:val="3E7FCDD8"/>
    <w:rsid w:val="3EBF3678"/>
    <w:rsid w:val="3ECD77B4"/>
    <w:rsid w:val="3EEF2362"/>
    <w:rsid w:val="3F1A2602"/>
    <w:rsid w:val="3F77E001"/>
    <w:rsid w:val="3FB20780"/>
    <w:rsid w:val="3FBB8181"/>
    <w:rsid w:val="3FBE6656"/>
    <w:rsid w:val="3FCD41CD"/>
    <w:rsid w:val="3FD71352"/>
    <w:rsid w:val="3FD7877C"/>
    <w:rsid w:val="3FDD55DC"/>
    <w:rsid w:val="3FDE3CE9"/>
    <w:rsid w:val="3FFC9E8C"/>
    <w:rsid w:val="3FFF4478"/>
    <w:rsid w:val="3FFFB898"/>
    <w:rsid w:val="3FFFE845"/>
    <w:rsid w:val="4713E3ED"/>
    <w:rsid w:val="49DFA7A5"/>
    <w:rsid w:val="4B73568F"/>
    <w:rsid w:val="4B7F6A9F"/>
    <w:rsid w:val="4BDD8021"/>
    <w:rsid w:val="4BEFD329"/>
    <w:rsid w:val="4BFDFA62"/>
    <w:rsid w:val="4C7FFF9F"/>
    <w:rsid w:val="4DB37E71"/>
    <w:rsid w:val="4DBFD1D5"/>
    <w:rsid w:val="4EDFD808"/>
    <w:rsid w:val="4EEB93F5"/>
    <w:rsid w:val="4FC5408A"/>
    <w:rsid w:val="4FD630B6"/>
    <w:rsid w:val="4FEA8B36"/>
    <w:rsid w:val="4FEBAA05"/>
    <w:rsid w:val="4FF90BE6"/>
    <w:rsid w:val="4FFF3C46"/>
    <w:rsid w:val="527FD0C6"/>
    <w:rsid w:val="53BD7DC5"/>
    <w:rsid w:val="53BFDC45"/>
    <w:rsid w:val="53E5ECBB"/>
    <w:rsid w:val="53EF7D9B"/>
    <w:rsid w:val="55EEA30F"/>
    <w:rsid w:val="56D5A5EF"/>
    <w:rsid w:val="56E90E26"/>
    <w:rsid w:val="57AF0C65"/>
    <w:rsid w:val="57F31929"/>
    <w:rsid w:val="588F1DCD"/>
    <w:rsid w:val="59B7A79C"/>
    <w:rsid w:val="59BE3D51"/>
    <w:rsid w:val="5A3B5634"/>
    <w:rsid w:val="5AAD2DD6"/>
    <w:rsid w:val="5AB71158"/>
    <w:rsid w:val="5BE7F41B"/>
    <w:rsid w:val="5BEFEA97"/>
    <w:rsid w:val="5BFD9874"/>
    <w:rsid w:val="5BFEA503"/>
    <w:rsid w:val="5C2FD5F5"/>
    <w:rsid w:val="5D3FBAD0"/>
    <w:rsid w:val="5D582218"/>
    <w:rsid w:val="5DD3ADE0"/>
    <w:rsid w:val="5DF7D10D"/>
    <w:rsid w:val="5E756028"/>
    <w:rsid w:val="5E7ED419"/>
    <w:rsid w:val="5ED73A1B"/>
    <w:rsid w:val="5EEF4F45"/>
    <w:rsid w:val="5F1A0B30"/>
    <w:rsid w:val="5F3BD68E"/>
    <w:rsid w:val="5F5B9E65"/>
    <w:rsid w:val="5FA73066"/>
    <w:rsid w:val="5FC8E4D8"/>
    <w:rsid w:val="5FCF718C"/>
    <w:rsid w:val="5FD5FF70"/>
    <w:rsid w:val="5FDDD098"/>
    <w:rsid w:val="5FEFA266"/>
    <w:rsid w:val="5FF7B467"/>
    <w:rsid w:val="5FFDCAC7"/>
    <w:rsid w:val="5FFF2961"/>
    <w:rsid w:val="63CFC3BB"/>
    <w:rsid w:val="63FC1CED"/>
    <w:rsid w:val="63FD5C54"/>
    <w:rsid w:val="64FF24E5"/>
    <w:rsid w:val="65FBF350"/>
    <w:rsid w:val="66FAFCB8"/>
    <w:rsid w:val="679F09FC"/>
    <w:rsid w:val="67FF7B4E"/>
    <w:rsid w:val="68F7ADE4"/>
    <w:rsid w:val="697D8D96"/>
    <w:rsid w:val="69FF2EC9"/>
    <w:rsid w:val="6A5F435B"/>
    <w:rsid w:val="6AEFCDCA"/>
    <w:rsid w:val="6AFD90A7"/>
    <w:rsid w:val="6B3142BD"/>
    <w:rsid w:val="6BF61578"/>
    <w:rsid w:val="6CB7DA5C"/>
    <w:rsid w:val="6CEA8605"/>
    <w:rsid w:val="6D83226F"/>
    <w:rsid w:val="6DE75439"/>
    <w:rsid w:val="6DFAB3C5"/>
    <w:rsid w:val="6DFBB7AA"/>
    <w:rsid w:val="6DFECFAC"/>
    <w:rsid w:val="6DFF3286"/>
    <w:rsid w:val="6DFF8160"/>
    <w:rsid w:val="6DFFF10F"/>
    <w:rsid w:val="6E3F57AE"/>
    <w:rsid w:val="6E3F6EF0"/>
    <w:rsid w:val="6EEF65F5"/>
    <w:rsid w:val="6EFD0C32"/>
    <w:rsid w:val="6F3EF723"/>
    <w:rsid w:val="6F5D53CE"/>
    <w:rsid w:val="6F6E8786"/>
    <w:rsid w:val="6F76A5D2"/>
    <w:rsid w:val="6F76FECE"/>
    <w:rsid w:val="6F7F36F2"/>
    <w:rsid w:val="6F9EBE9B"/>
    <w:rsid w:val="6FAB74E2"/>
    <w:rsid w:val="6FB72F92"/>
    <w:rsid w:val="6FBB319D"/>
    <w:rsid w:val="6FBB576B"/>
    <w:rsid w:val="6FC333EE"/>
    <w:rsid w:val="6FC75037"/>
    <w:rsid w:val="6FDE1CC1"/>
    <w:rsid w:val="6FDEAD74"/>
    <w:rsid w:val="6FEA9948"/>
    <w:rsid w:val="6FF79B1C"/>
    <w:rsid w:val="6FFB6734"/>
    <w:rsid w:val="715FF7C6"/>
    <w:rsid w:val="73EF121C"/>
    <w:rsid w:val="743F2A76"/>
    <w:rsid w:val="74FF0FB2"/>
    <w:rsid w:val="757607BA"/>
    <w:rsid w:val="75FB2341"/>
    <w:rsid w:val="75FF9AFC"/>
    <w:rsid w:val="763FF88E"/>
    <w:rsid w:val="769B6A5C"/>
    <w:rsid w:val="76CCB1D5"/>
    <w:rsid w:val="76DAF688"/>
    <w:rsid w:val="76EDDDCD"/>
    <w:rsid w:val="771F0EAF"/>
    <w:rsid w:val="776D6D47"/>
    <w:rsid w:val="776F7837"/>
    <w:rsid w:val="77ADCF82"/>
    <w:rsid w:val="77CD3D28"/>
    <w:rsid w:val="77DB294F"/>
    <w:rsid w:val="77DB4121"/>
    <w:rsid w:val="77DDA7F5"/>
    <w:rsid w:val="77EF75F1"/>
    <w:rsid w:val="77F21EC7"/>
    <w:rsid w:val="77F77778"/>
    <w:rsid w:val="77FB435E"/>
    <w:rsid w:val="77FB6E1E"/>
    <w:rsid w:val="77FF15D8"/>
    <w:rsid w:val="785B81BB"/>
    <w:rsid w:val="79ED4C5D"/>
    <w:rsid w:val="79F7FED0"/>
    <w:rsid w:val="79FF1239"/>
    <w:rsid w:val="7AA6DF5E"/>
    <w:rsid w:val="7ABE5EE9"/>
    <w:rsid w:val="7ACF130D"/>
    <w:rsid w:val="7AD5526A"/>
    <w:rsid w:val="7AF61960"/>
    <w:rsid w:val="7BAFB298"/>
    <w:rsid w:val="7BB16167"/>
    <w:rsid w:val="7BED1E7F"/>
    <w:rsid w:val="7BED3B23"/>
    <w:rsid w:val="7BEE3C0A"/>
    <w:rsid w:val="7C662DBF"/>
    <w:rsid w:val="7C6F7C8D"/>
    <w:rsid w:val="7C7FEF4B"/>
    <w:rsid w:val="7CB1C116"/>
    <w:rsid w:val="7CBDCC12"/>
    <w:rsid w:val="7D492C6B"/>
    <w:rsid w:val="7D4FB607"/>
    <w:rsid w:val="7D52DA61"/>
    <w:rsid w:val="7D7737AA"/>
    <w:rsid w:val="7D9ED746"/>
    <w:rsid w:val="7DA7ECC3"/>
    <w:rsid w:val="7DAF9043"/>
    <w:rsid w:val="7DB718D9"/>
    <w:rsid w:val="7DF21AB5"/>
    <w:rsid w:val="7DFDDCD0"/>
    <w:rsid w:val="7DFF65F4"/>
    <w:rsid w:val="7DFF8FD1"/>
    <w:rsid w:val="7E3E9DA2"/>
    <w:rsid w:val="7E7FC534"/>
    <w:rsid w:val="7E8E247E"/>
    <w:rsid w:val="7EA767BD"/>
    <w:rsid w:val="7EAE3935"/>
    <w:rsid w:val="7EB1AB60"/>
    <w:rsid w:val="7EB7968F"/>
    <w:rsid w:val="7EB7D7D8"/>
    <w:rsid w:val="7EDB49D2"/>
    <w:rsid w:val="7EFB5D76"/>
    <w:rsid w:val="7EFDE140"/>
    <w:rsid w:val="7F1F3189"/>
    <w:rsid w:val="7F3F7F0C"/>
    <w:rsid w:val="7F5C61B7"/>
    <w:rsid w:val="7F5F62A8"/>
    <w:rsid w:val="7F770E5E"/>
    <w:rsid w:val="7F970ED5"/>
    <w:rsid w:val="7FA3749E"/>
    <w:rsid w:val="7FA65437"/>
    <w:rsid w:val="7FAEE49C"/>
    <w:rsid w:val="7FAF8F62"/>
    <w:rsid w:val="7FB78F51"/>
    <w:rsid w:val="7FBE6034"/>
    <w:rsid w:val="7FBFAA17"/>
    <w:rsid w:val="7FBFFE5A"/>
    <w:rsid w:val="7FCBBD06"/>
    <w:rsid w:val="7FCE200C"/>
    <w:rsid w:val="7FCF0474"/>
    <w:rsid w:val="7FD7985B"/>
    <w:rsid w:val="7FDBC682"/>
    <w:rsid w:val="7FDBCF8F"/>
    <w:rsid w:val="7FDC3CE5"/>
    <w:rsid w:val="7FDE7A5F"/>
    <w:rsid w:val="7FDF52E7"/>
    <w:rsid w:val="7FEB6688"/>
    <w:rsid w:val="7FEE74FC"/>
    <w:rsid w:val="7FF5C21A"/>
    <w:rsid w:val="7FF7B559"/>
    <w:rsid w:val="7FF830F1"/>
    <w:rsid w:val="7FFAADB1"/>
    <w:rsid w:val="7FFB4BC3"/>
    <w:rsid w:val="7FFD16BA"/>
    <w:rsid w:val="7FFE0E96"/>
    <w:rsid w:val="7FFE1E9C"/>
    <w:rsid w:val="7FFE4AE8"/>
    <w:rsid w:val="7FFF1BBE"/>
    <w:rsid w:val="7FFF543C"/>
    <w:rsid w:val="7FFF8D1F"/>
    <w:rsid w:val="7FFF965B"/>
    <w:rsid w:val="7FFFA8A1"/>
    <w:rsid w:val="7FFFBAC5"/>
    <w:rsid w:val="7FFFE7D3"/>
    <w:rsid w:val="846B0C14"/>
    <w:rsid w:val="8B359462"/>
    <w:rsid w:val="92FF77FC"/>
    <w:rsid w:val="93AE58D2"/>
    <w:rsid w:val="95FF6563"/>
    <w:rsid w:val="97D9A88E"/>
    <w:rsid w:val="98FD2674"/>
    <w:rsid w:val="99FF0CC3"/>
    <w:rsid w:val="9EEB5A6B"/>
    <w:rsid w:val="9F6ED601"/>
    <w:rsid w:val="9F9F2F90"/>
    <w:rsid w:val="9FFFC27E"/>
    <w:rsid w:val="A7B78E2F"/>
    <w:rsid w:val="A9EDF166"/>
    <w:rsid w:val="AAC4A488"/>
    <w:rsid w:val="ABB7AE68"/>
    <w:rsid w:val="AD1A85B6"/>
    <w:rsid w:val="AFF9127C"/>
    <w:rsid w:val="AFFDA452"/>
    <w:rsid w:val="AFFFECE8"/>
    <w:rsid w:val="B2CDF48D"/>
    <w:rsid w:val="B516BA4E"/>
    <w:rsid w:val="B57FECFF"/>
    <w:rsid w:val="B5B444CC"/>
    <w:rsid w:val="B77F572A"/>
    <w:rsid w:val="B86734BA"/>
    <w:rsid w:val="B8FF7AF6"/>
    <w:rsid w:val="B95DCE8D"/>
    <w:rsid w:val="B9AB27A0"/>
    <w:rsid w:val="B9FB4E9D"/>
    <w:rsid w:val="B9FF2D77"/>
    <w:rsid w:val="BA7B23C6"/>
    <w:rsid w:val="BCF1D7B2"/>
    <w:rsid w:val="BD3F1CC0"/>
    <w:rsid w:val="BDB75710"/>
    <w:rsid w:val="BDD6F26C"/>
    <w:rsid w:val="BE7D1E18"/>
    <w:rsid w:val="BE7DB432"/>
    <w:rsid w:val="BE9E5EA0"/>
    <w:rsid w:val="BEAFB658"/>
    <w:rsid w:val="BEBFA5E6"/>
    <w:rsid w:val="BEDFCDA6"/>
    <w:rsid w:val="BEFCC2E0"/>
    <w:rsid w:val="BF2FA801"/>
    <w:rsid w:val="BF38FA29"/>
    <w:rsid w:val="BF5F620A"/>
    <w:rsid w:val="BF9F0FE1"/>
    <w:rsid w:val="BFBD6D2F"/>
    <w:rsid w:val="BFBD8951"/>
    <w:rsid w:val="BFDA8E62"/>
    <w:rsid w:val="BFDDDE82"/>
    <w:rsid w:val="BFDEB124"/>
    <w:rsid w:val="BFDF26D3"/>
    <w:rsid w:val="BFDFE583"/>
    <w:rsid w:val="BFE87652"/>
    <w:rsid w:val="BFF898A3"/>
    <w:rsid w:val="BFFB9711"/>
    <w:rsid w:val="BFFFF1A6"/>
    <w:rsid w:val="C0EB601B"/>
    <w:rsid w:val="C7B49ABC"/>
    <w:rsid w:val="C7F3C956"/>
    <w:rsid w:val="C97E21F6"/>
    <w:rsid w:val="C9E72F41"/>
    <w:rsid w:val="CADB635D"/>
    <w:rsid w:val="CADE72AC"/>
    <w:rsid w:val="CB6DB62E"/>
    <w:rsid w:val="CB7DEBF4"/>
    <w:rsid w:val="CBF57053"/>
    <w:rsid w:val="CE159E04"/>
    <w:rsid w:val="CEA731BB"/>
    <w:rsid w:val="CEAF32C7"/>
    <w:rsid w:val="CEEA1D23"/>
    <w:rsid w:val="CEF69996"/>
    <w:rsid w:val="CF3FA64F"/>
    <w:rsid w:val="CF6E6ACD"/>
    <w:rsid w:val="CF7EAE17"/>
    <w:rsid w:val="CF85F340"/>
    <w:rsid w:val="CF95F42F"/>
    <w:rsid w:val="CF9D4DD7"/>
    <w:rsid w:val="CFB6EB55"/>
    <w:rsid w:val="CFD6DEF9"/>
    <w:rsid w:val="CFEF0AB3"/>
    <w:rsid w:val="CFF7B504"/>
    <w:rsid w:val="D1FDC57B"/>
    <w:rsid w:val="D2BBAB1C"/>
    <w:rsid w:val="D33FF18F"/>
    <w:rsid w:val="D35FFE08"/>
    <w:rsid w:val="D3D3D94B"/>
    <w:rsid w:val="D3DFDD58"/>
    <w:rsid w:val="D3EF62AB"/>
    <w:rsid w:val="D596544C"/>
    <w:rsid w:val="D5F7AE94"/>
    <w:rsid w:val="D5F7FFE1"/>
    <w:rsid w:val="D6A74762"/>
    <w:rsid w:val="D6F7F134"/>
    <w:rsid w:val="D736E476"/>
    <w:rsid w:val="D7BF923D"/>
    <w:rsid w:val="D7F2DD68"/>
    <w:rsid w:val="D7FECB39"/>
    <w:rsid w:val="D977FCD9"/>
    <w:rsid w:val="DAD51294"/>
    <w:rsid w:val="DAD7EA9E"/>
    <w:rsid w:val="DB5EAFF2"/>
    <w:rsid w:val="DBF3E7F7"/>
    <w:rsid w:val="DBF73E6E"/>
    <w:rsid w:val="DBFBBB2F"/>
    <w:rsid w:val="DBFDDFCF"/>
    <w:rsid w:val="DBFF94E6"/>
    <w:rsid w:val="DD7F9C29"/>
    <w:rsid w:val="DDDBEE36"/>
    <w:rsid w:val="DDFB3C4F"/>
    <w:rsid w:val="DDFB54B7"/>
    <w:rsid w:val="DDFC5EDB"/>
    <w:rsid w:val="DDFD6A1D"/>
    <w:rsid w:val="DE6D146B"/>
    <w:rsid w:val="DE77944F"/>
    <w:rsid w:val="DEFFC1FC"/>
    <w:rsid w:val="DFDBBD34"/>
    <w:rsid w:val="DFE7A48C"/>
    <w:rsid w:val="DFF50595"/>
    <w:rsid w:val="DFF5FCB9"/>
    <w:rsid w:val="DFF7545B"/>
    <w:rsid w:val="DFF7DB48"/>
    <w:rsid w:val="DFF800D0"/>
    <w:rsid w:val="DFFB130A"/>
    <w:rsid w:val="DFFD9392"/>
    <w:rsid w:val="DFFE6DBA"/>
    <w:rsid w:val="DFFF0D23"/>
    <w:rsid w:val="DFFFDA61"/>
    <w:rsid w:val="E2E0368D"/>
    <w:rsid w:val="E3FE23D8"/>
    <w:rsid w:val="E56F5C74"/>
    <w:rsid w:val="E5BFCF8A"/>
    <w:rsid w:val="E62D739A"/>
    <w:rsid w:val="E6EF4925"/>
    <w:rsid w:val="E75FF82A"/>
    <w:rsid w:val="E7F39EF8"/>
    <w:rsid w:val="E7FB1D47"/>
    <w:rsid w:val="E7FD008A"/>
    <w:rsid w:val="E973BC54"/>
    <w:rsid w:val="E9CF2893"/>
    <w:rsid w:val="E9FBCE88"/>
    <w:rsid w:val="EBBB4C83"/>
    <w:rsid w:val="EBBC1E40"/>
    <w:rsid w:val="EBF5C901"/>
    <w:rsid w:val="EBFE6D21"/>
    <w:rsid w:val="EBFF9CB7"/>
    <w:rsid w:val="EC7EB85A"/>
    <w:rsid w:val="ECB76642"/>
    <w:rsid w:val="ECBA928A"/>
    <w:rsid w:val="ECDC386B"/>
    <w:rsid w:val="ED77331A"/>
    <w:rsid w:val="ED7F3AF8"/>
    <w:rsid w:val="EDCE8BD2"/>
    <w:rsid w:val="EDFA26C0"/>
    <w:rsid w:val="EE6BBCC9"/>
    <w:rsid w:val="EE7315EE"/>
    <w:rsid w:val="EEBE5DFE"/>
    <w:rsid w:val="EEF7BB4A"/>
    <w:rsid w:val="EF53327C"/>
    <w:rsid w:val="EF8F81F1"/>
    <w:rsid w:val="EFAF396B"/>
    <w:rsid w:val="EFB72D62"/>
    <w:rsid w:val="EFBFDE1C"/>
    <w:rsid w:val="EFCE02CD"/>
    <w:rsid w:val="EFD797AB"/>
    <w:rsid w:val="EFEE516C"/>
    <w:rsid w:val="EFEF59AC"/>
    <w:rsid w:val="EFFAFF01"/>
    <w:rsid w:val="EFFEAF50"/>
    <w:rsid w:val="EFFF38A2"/>
    <w:rsid w:val="EFFFABAC"/>
    <w:rsid w:val="F2D726FF"/>
    <w:rsid w:val="F2F32591"/>
    <w:rsid w:val="F2F8A298"/>
    <w:rsid w:val="F377C8F4"/>
    <w:rsid w:val="F37D5D2B"/>
    <w:rsid w:val="F3F5EDE6"/>
    <w:rsid w:val="F3FB476B"/>
    <w:rsid w:val="F45F8CF7"/>
    <w:rsid w:val="F4F7B727"/>
    <w:rsid w:val="F4FD238D"/>
    <w:rsid w:val="F539ED6B"/>
    <w:rsid w:val="F53FFCAF"/>
    <w:rsid w:val="F54F329E"/>
    <w:rsid w:val="F57B3F3C"/>
    <w:rsid w:val="F59BF4ED"/>
    <w:rsid w:val="F5E3D1CF"/>
    <w:rsid w:val="F5F706C4"/>
    <w:rsid w:val="F5FFF289"/>
    <w:rsid w:val="F67B0DE3"/>
    <w:rsid w:val="F6AA9F21"/>
    <w:rsid w:val="F6FB2CC0"/>
    <w:rsid w:val="F72FC973"/>
    <w:rsid w:val="F76FE570"/>
    <w:rsid w:val="F79BBD41"/>
    <w:rsid w:val="F7DB0190"/>
    <w:rsid w:val="F7F6AD27"/>
    <w:rsid w:val="F7FB6D71"/>
    <w:rsid w:val="F8AB315B"/>
    <w:rsid w:val="F932F58B"/>
    <w:rsid w:val="F9BB5B43"/>
    <w:rsid w:val="F9DF2631"/>
    <w:rsid w:val="F9EF1665"/>
    <w:rsid w:val="F9FF37E3"/>
    <w:rsid w:val="FA6B3ECE"/>
    <w:rsid w:val="FABF159F"/>
    <w:rsid w:val="FADFE160"/>
    <w:rsid w:val="FAF66895"/>
    <w:rsid w:val="FAFB9B80"/>
    <w:rsid w:val="FB7E0E7F"/>
    <w:rsid w:val="FB8F774C"/>
    <w:rsid w:val="FBAFAA1D"/>
    <w:rsid w:val="FBEF093F"/>
    <w:rsid w:val="FBF6F541"/>
    <w:rsid w:val="FBF72948"/>
    <w:rsid w:val="FBF798A7"/>
    <w:rsid w:val="FBFF8C1A"/>
    <w:rsid w:val="FC59A6BE"/>
    <w:rsid w:val="FCBB11E6"/>
    <w:rsid w:val="FCCFBD30"/>
    <w:rsid w:val="FCEB9AA5"/>
    <w:rsid w:val="FCEF344C"/>
    <w:rsid w:val="FD1511F5"/>
    <w:rsid w:val="FD3700C7"/>
    <w:rsid w:val="FD3E237C"/>
    <w:rsid w:val="FD3EF12F"/>
    <w:rsid w:val="FD6F31DC"/>
    <w:rsid w:val="FD6FE164"/>
    <w:rsid w:val="FD779383"/>
    <w:rsid w:val="FD7F4448"/>
    <w:rsid w:val="FD81475A"/>
    <w:rsid w:val="FDDE7B4A"/>
    <w:rsid w:val="FDDF5E08"/>
    <w:rsid w:val="FDEF9D10"/>
    <w:rsid w:val="FDF74623"/>
    <w:rsid w:val="FDF957B2"/>
    <w:rsid w:val="FDFE60F3"/>
    <w:rsid w:val="FDFE956A"/>
    <w:rsid w:val="FDFF2536"/>
    <w:rsid w:val="FDFF7E99"/>
    <w:rsid w:val="FE1B24DC"/>
    <w:rsid w:val="FE2B7693"/>
    <w:rsid w:val="FE478E48"/>
    <w:rsid w:val="FE676C7D"/>
    <w:rsid w:val="FE6DF0E8"/>
    <w:rsid w:val="FE7BB7D7"/>
    <w:rsid w:val="FEBF1F1C"/>
    <w:rsid w:val="FED60F04"/>
    <w:rsid w:val="FED71A30"/>
    <w:rsid w:val="FEDD7A09"/>
    <w:rsid w:val="FEDF1FD3"/>
    <w:rsid w:val="FEDF309B"/>
    <w:rsid w:val="FEDF88FB"/>
    <w:rsid w:val="FEEAC028"/>
    <w:rsid w:val="FEEB29D7"/>
    <w:rsid w:val="FEEFC42B"/>
    <w:rsid w:val="FEEFCBF9"/>
    <w:rsid w:val="FEFE4CFD"/>
    <w:rsid w:val="FEFFB77C"/>
    <w:rsid w:val="FF39D803"/>
    <w:rsid w:val="FF4FB513"/>
    <w:rsid w:val="FF5F15C2"/>
    <w:rsid w:val="FF6D381E"/>
    <w:rsid w:val="FF6FCC84"/>
    <w:rsid w:val="FF7357F0"/>
    <w:rsid w:val="FF7D5778"/>
    <w:rsid w:val="FF7F087B"/>
    <w:rsid w:val="FF9F48B0"/>
    <w:rsid w:val="FF9F8B61"/>
    <w:rsid w:val="FFA04175"/>
    <w:rsid w:val="FFBD8420"/>
    <w:rsid w:val="FFD7FD12"/>
    <w:rsid w:val="FFDDD504"/>
    <w:rsid w:val="FFDE3404"/>
    <w:rsid w:val="FFDF64DB"/>
    <w:rsid w:val="FFDFAC6F"/>
    <w:rsid w:val="FFE7BAA5"/>
    <w:rsid w:val="FFED8A03"/>
    <w:rsid w:val="FFEDEAC7"/>
    <w:rsid w:val="FFEF5E67"/>
    <w:rsid w:val="FFEFAA45"/>
    <w:rsid w:val="FFF22147"/>
    <w:rsid w:val="FFF5B794"/>
    <w:rsid w:val="FFF79A22"/>
    <w:rsid w:val="FFFB4AE0"/>
    <w:rsid w:val="FFFC24D0"/>
    <w:rsid w:val="FFFD95F0"/>
    <w:rsid w:val="FFFDD4B3"/>
    <w:rsid w:val="FFFEF958"/>
    <w:rsid w:val="FFFF0B7F"/>
    <w:rsid w:val="FFFF38E4"/>
    <w:rsid w:val="FFFF97BD"/>
    <w:rsid w:val="FFFFBE2F"/>
    <w:rsid w:val="FFFFF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Style w:val="1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公文正文"/>
    <w:basedOn w:val="1"/>
    <w:qFormat/>
    <w:uiPriority w:val="0"/>
    <w:pPr>
      <w:spacing w:line="560" w:lineRule="exact"/>
      <w:ind w:firstLine="640" w:firstLineChars="200"/>
    </w:pPr>
    <w:rPr>
      <w:rFonts w:ascii="仿宋_GB2312" w:hAnsi="仿宋_GB2312" w:eastAsia="仿宋_GB2312"/>
      <w:sz w:val="32"/>
    </w:rPr>
  </w:style>
  <w:style w:type="paragraph" w:styleId="3">
    <w:name w:val="Body Text"/>
    <w:basedOn w:val="1"/>
    <w:qFormat/>
    <w:uiPriority w:val="0"/>
    <w:rPr>
      <w:rFonts w:ascii="Times New Roman" w:hAnsi="Times New Roman" w:eastAsia="黑体"/>
      <w:sz w:val="44"/>
      <w:szCs w:val="20"/>
    </w:rPr>
  </w:style>
  <w:style w:type="paragraph" w:styleId="4">
    <w:name w:val="Date"/>
    <w:basedOn w:val="1"/>
    <w:next w:val="1"/>
    <w:link w:val="18"/>
    <w:qFormat/>
    <w:uiPriority w:val="0"/>
    <w:pPr>
      <w:ind w:left="100" w:leftChars="2500"/>
    </w:pPr>
    <w:rPr>
      <w:rFonts w:ascii="仿宋_GB2312" w:hAnsi="Times New Roman" w:eastAsia="仿宋_GB2312"/>
      <w:sz w:val="32"/>
      <w:szCs w:val="24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Body Text Indent 3"/>
    <w:basedOn w:val="1"/>
    <w:link w:val="22"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9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table" w:styleId="12">
    <w:name w:val="Table Grid"/>
    <w:basedOn w:val="11"/>
    <w:qFormat/>
    <w:uiPriority w:val="0"/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qFormat/>
    <w:uiPriority w:val="22"/>
    <w:rPr>
      <w:b/>
      <w:bCs/>
    </w:rPr>
  </w:style>
  <w:style w:type="character" w:styleId="15">
    <w:name w:val="page number"/>
    <w:qFormat/>
    <w:uiPriority w:val="0"/>
  </w:style>
  <w:style w:type="character" w:styleId="16">
    <w:name w:val="Emphasis"/>
    <w:qFormat/>
    <w:uiPriority w:val="20"/>
    <w:rPr>
      <w:i/>
      <w:i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customStyle="1" w:styleId="18">
    <w:name w:val="日期 Char"/>
    <w:link w:val="4"/>
    <w:qFormat/>
    <w:uiPriority w:val="0"/>
    <w:rPr>
      <w:rFonts w:ascii="仿宋_GB2312" w:hAnsi="Times New Roman" w:eastAsia="仿宋_GB2312"/>
      <w:kern w:val="2"/>
      <w:sz w:val="32"/>
      <w:szCs w:val="24"/>
    </w:rPr>
  </w:style>
  <w:style w:type="character" w:customStyle="1" w:styleId="19">
    <w:name w:val="批注框文本 Char"/>
    <w:link w:val="5"/>
    <w:semiHidden/>
    <w:qFormat/>
    <w:uiPriority w:val="99"/>
    <w:rPr>
      <w:kern w:val="2"/>
      <w:sz w:val="18"/>
      <w:szCs w:val="18"/>
    </w:rPr>
  </w:style>
  <w:style w:type="character" w:customStyle="1" w:styleId="20">
    <w:name w:val="页脚 Char"/>
    <w:link w:val="6"/>
    <w:qFormat/>
    <w:uiPriority w:val="99"/>
    <w:rPr>
      <w:sz w:val="18"/>
      <w:szCs w:val="18"/>
    </w:rPr>
  </w:style>
  <w:style w:type="character" w:customStyle="1" w:styleId="21">
    <w:name w:val="页眉 Char"/>
    <w:link w:val="7"/>
    <w:qFormat/>
    <w:uiPriority w:val="99"/>
    <w:rPr>
      <w:sz w:val="18"/>
      <w:szCs w:val="18"/>
    </w:rPr>
  </w:style>
  <w:style w:type="character" w:customStyle="1" w:styleId="22">
    <w:name w:val="正文文本缩进 3 Char"/>
    <w:link w:val="8"/>
    <w:semiHidden/>
    <w:qFormat/>
    <w:uiPriority w:val="99"/>
    <w:rPr>
      <w:kern w:val="2"/>
      <w:sz w:val="16"/>
      <w:szCs w:val="16"/>
    </w:rPr>
  </w:style>
  <w:style w:type="paragraph" w:customStyle="1" w:styleId="23">
    <w:name w:val="zhengwen"/>
    <w:basedOn w:val="1"/>
    <w:qFormat/>
    <w:uiPriority w:val="0"/>
    <w:pPr>
      <w:widowControl/>
      <w:spacing w:before="100" w:beforeAutospacing="1" w:after="100" w:afterAutospacing="1" w:line="326" w:lineRule="atLeast"/>
      <w:jc w:val="left"/>
    </w:pPr>
    <w:rPr>
      <w:rFonts w:ascii="ˎ̥" w:hAnsi="ˎ̥" w:cs="宋体"/>
      <w:color w:val="000066"/>
      <w:kern w:val="0"/>
      <w:sz w:val="19"/>
      <w:szCs w:val="19"/>
    </w:rPr>
  </w:style>
  <w:style w:type="character" w:customStyle="1" w:styleId="24">
    <w:name w:val="apple-converted-space"/>
    <w:qFormat/>
    <w:uiPriority w:val="0"/>
  </w:style>
  <w:style w:type="paragraph" w:styleId="2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6">
    <w:name w:val="明显强调1"/>
    <w:qFormat/>
    <w:uiPriority w:val="21"/>
    <w:rPr>
      <w:b/>
      <w:bCs/>
      <w:i/>
      <w:iCs/>
      <w:color w:val="4F81BD"/>
    </w:rPr>
  </w:style>
  <w:style w:type="character" w:customStyle="1" w:styleId="27">
    <w:name w:val="op-map-singlepoint-info-right"/>
    <w:qFormat/>
    <w:uiPriority w:val="0"/>
  </w:style>
  <w:style w:type="character" w:customStyle="1" w:styleId="28">
    <w:name w:val="c-showurl1"/>
    <w:qFormat/>
    <w:uiPriority w:val="0"/>
    <w:rPr>
      <w:color w:val="008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1896</Words>
  <Characters>10809</Characters>
  <Lines>90</Lines>
  <Paragraphs>25</Paragraphs>
  <TotalTime>3.33333333333333</TotalTime>
  <ScaleCrop>false</ScaleCrop>
  <LinksUpToDate>false</LinksUpToDate>
  <CharactersWithSpaces>12680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2021-04-30T00:44:00Z</dcterms:created>
  <dc:creator>曹铮铮</dc:creator>
  <cp:lastModifiedBy>Chiara</cp:lastModifiedBy>
  <cp:lastPrinted>2023-04-26T08:49:00Z</cp:lastPrinted>
  <dcterms:modified xsi:type="dcterms:W3CDTF">2025-08-08T17:07:22Z</dcterms:modified>
  <dc:title>附件5</dc:title>
  <cp:revision>272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F015B2C4465C771E4ABE9568B37C325F_43</vt:lpwstr>
  </property>
</Properties>
</file>